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A14C2" w14:textId="77777777" w:rsidR="007B0440" w:rsidRDefault="006F2EF1">
      <w:pPr>
        <w:spacing w:after="582" w:line="259" w:lineRule="auto"/>
        <w:ind w:left="-1017" w:firstLine="0"/>
        <w:jc w:val="left"/>
      </w:pPr>
      <w:r>
        <w:rPr>
          <w:rFonts w:ascii="Calibri" w:eastAsia="Calibri" w:hAnsi="Calibri" w:cs="Calibri"/>
          <w:noProof/>
          <w:sz w:val="22"/>
        </w:rPr>
        <mc:AlternateContent>
          <mc:Choice Requires="wpg">
            <w:drawing>
              <wp:inline distT="0" distB="0" distL="0" distR="0" wp14:anchorId="7E98695B" wp14:editId="380EBE4C">
                <wp:extent cx="2857119" cy="928370"/>
                <wp:effectExtent l="0" t="0" r="0" b="0"/>
                <wp:docPr id="10032" name="Group 10032"/>
                <wp:cNvGraphicFramePr/>
                <a:graphic xmlns:a="http://schemas.openxmlformats.org/drawingml/2006/main">
                  <a:graphicData uri="http://schemas.microsoft.com/office/word/2010/wordprocessingGroup">
                    <wpg:wgp>
                      <wpg:cNvGrpSpPr/>
                      <wpg:grpSpPr>
                        <a:xfrm>
                          <a:off x="0" y="0"/>
                          <a:ext cx="2857119" cy="928370"/>
                          <a:chOff x="0" y="0"/>
                          <a:chExt cx="2857119" cy="928370"/>
                        </a:xfrm>
                      </wpg:grpSpPr>
                      <wps:wsp>
                        <wps:cNvPr id="7" name="Rectangle 7"/>
                        <wps:cNvSpPr/>
                        <wps:spPr>
                          <a:xfrm>
                            <a:off x="720776" y="30984"/>
                            <a:ext cx="50673" cy="184382"/>
                          </a:xfrm>
                          <a:prstGeom prst="rect">
                            <a:avLst/>
                          </a:prstGeom>
                          <a:ln>
                            <a:noFill/>
                          </a:ln>
                        </wps:spPr>
                        <wps:txbx>
                          <w:txbxContent>
                            <w:p w14:paraId="31B6FCC3" w14:textId="77777777" w:rsidR="007B0440" w:rsidRDefault="006F2EF1">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28" name="Picture 128"/>
                          <pic:cNvPicPr/>
                        </pic:nvPicPr>
                        <pic:blipFill>
                          <a:blip r:embed="rId5"/>
                          <a:stretch>
                            <a:fillRect/>
                          </a:stretch>
                        </pic:blipFill>
                        <pic:spPr>
                          <a:xfrm>
                            <a:off x="0" y="0"/>
                            <a:ext cx="2857119" cy="928370"/>
                          </a:xfrm>
                          <a:prstGeom prst="rect">
                            <a:avLst/>
                          </a:prstGeom>
                        </pic:spPr>
                      </pic:pic>
                    </wpg:wgp>
                  </a:graphicData>
                </a:graphic>
              </wp:inline>
            </w:drawing>
          </mc:Choice>
          <mc:Fallback>
            <w:pict>
              <v:group w14:anchorId="7E98695B" id="Group 10032" o:spid="_x0000_s1026" style="width:224.95pt;height:73.1pt;mso-position-horizontal-relative:char;mso-position-vertical-relative:line" coordsize="28571,928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">
                <v:rect id="Rectangle 7" o:spid="_x0000_s1027" style="position:absolute;left:7207;top:3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31B6FCC3" w14:textId="77777777" w:rsidR="007B0440" w:rsidRDefault="006F2EF1">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8" o:spid="_x0000_s1028" type="#_x0000_t75" style="position:absolute;width:28571;height:9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">
                  <v:imagedata r:id="rId6" o:title=""/>
                </v:shape>
                <w10:anchorlock/>
              </v:group>
            </w:pict>
          </mc:Fallback>
        </mc:AlternateContent>
      </w:r>
    </w:p>
    <w:p w14:paraId="3EFB3004" w14:textId="77777777" w:rsidR="007B0440" w:rsidRDefault="006F2EF1">
      <w:pPr>
        <w:tabs>
          <w:tab w:val="center" w:pos="4383"/>
          <w:tab w:val="center" w:pos="5221"/>
        </w:tabs>
        <w:spacing w:after="305"/>
        <w:ind w:left="0" w:firstLine="0"/>
        <w:jc w:val="left"/>
      </w:pPr>
      <w:r>
        <w:t xml:space="preserve">K Ä S K </w:t>
      </w:r>
      <w:proofErr w:type="spellStart"/>
      <w:r>
        <w:t>K</w:t>
      </w:r>
      <w:proofErr w:type="spellEnd"/>
      <w:r>
        <w:t xml:space="preserve"> I R I </w:t>
      </w:r>
      <w:r>
        <w:tab/>
        <w:t xml:space="preserve"> </w:t>
      </w:r>
      <w:r>
        <w:tab/>
        <w:t xml:space="preserve"> </w:t>
      </w:r>
    </w:p>
    <w:p w14:paraId="456DE59D" w14:textId="77777777" w:rsidR="007B0440" w:rsidRDefault="006F2EF1">
      <w:pPr>
        <w:tabs>
          <w:tab w:val="center" w:pos="4383"/>
          <w:tab w:val="center" w:pos="6387"/>
        </w:tabs>
        <w:ind w:left="0" w:firstLine="0"/>
        <w:jc w:val="left"/>
      </w:pPr>
      <w:r>
        <w:t xml:space="preserve">Tallinn </w:t>
      </w:r>
      <w:r>
        <w:tab/>
        <w:t xml:space="preserve"> </w:t>
      </w:r>
      <w:r>
        <w:tab/>
        <w:t xml:space="preserve">02.02.2023 nr 1-2/23/50 </w:t>
      </w:r>
    </w:p>
    <w:p w14:paraId="240EA1E9" w14:textId="77777777" w:rsidR="007B0440" w:rsidRDefault="006F2EF1">
      <w:pPr>
        <w:spacing w:after="0" w:line="259" w:lineRule="auto"/>
        <w:ind w:left="118" w:firstLine="0"/>
        <w:jc w:val="left"/>
      </w:pPr>
      <w:r>
        <w:t xml:space="preserve"> </w:t>
      </w:r>
    </w:p>
    <w:p w14:paraId="6066345F" w14:textId="77777777" w:rsidR="007B0440" w:rsidRDefault="006F2EF1">
      <w:pPr>
        <w:spacing w:after="0" w:line="259" w:lineRule="auto"/>
        <w:ind w:left="118" w:firstLine="0"/>
        <w:jc w:val="left"/>
      </w:pPr>
      <w:r>
        <w:t xml:space="preserve"> </w:t>
      </w:r>
    </w:p>
    <w:p w14:paraId="4BF3FA5A" w14:textId="77777777" w:rsidR="007B0440" w:rsidRDefault="006F2EF1">
      <w:pPr>
        <w:ind w:left="128" w:right="4538"/>
      </w:pPr>
      <w:bookmarkStart w:id="0" w:name="_Hlk175255229"/>
      <w:r>
        <w:t xml:space="preserve">Toetuse andmise tingimuste kehtestamine ning 2022–2029 tegevuskava ja eelarve kinnitamine mitteheas seisundis veekogumite tervendamiseks </w:t>
      </w:r>
    </w:p>
    <w:bookmarkEnd w:id="0"/>
    <w:p w14:paraId="69D8205D" w14:textId="77777777" w:rsidR="007B0440" w:rsidRDefault="006F2EF1">
      <w:pPr>
        <w:spacing w:after="0" w:line="259" w:lineRule="auto"/>
        <w:ind w:left="118" w:firstLine="0"/>
        <w:jc w:val="left"/>
      </w:pPr>
      <w:r>
        <w:t xml:space="preserve"> </w:t>
      </w:r>
    </w:p>
    <w:p w14:paraId="235E8F8A" w14:textId="77777777" w:rsidR="007B0440" w:rsidRDefault="006F2EF1">
      <w:pPr>
        <w:spacing w:after="5" w:line="259" w:lineRule="auto"/>
        <w:ind w:left="118" w:firstLine="0"/>
        <w:jc w:val="left"/>
      </w:pPr>
      <w:r>
        <w:t xml:space="preserve"> </w:t>
      </w:r>
    </w:p>
    <w:p w14:paraId="7DB56F5B" w14:textId="77777777" w:rsidR="007B0440" w:rsidRDefault="006F2EF1">
      <w:pPr>
        <w:spacing w:after="1" w:line="240" w:lineRule="auto"/>
        <w:ind w:left="175" w:firstLine="0"/>
        <w:jc w:val="left"/>
      </w:pPr>
      <w:r>
        <w:t xml:space="preserve">Käskkiri </w:t>
      </w:r>
      <w:r>
        <w:tab/>
        <w:t xml:space="preserve">kehtestatakse </w:t>
      </w:r>
      <w:r>
        <w:tab/>
        <w:t xml:space="preserve">perioodi </w:t>
      </w:r>
      <w:r>
        <w:tab/>
        <w:t xml:space="preserve">2021–2027 </w:t>
      </w:r>
      <w:r>
        <w:tab/>
        <w:t xml:space="preserve">Euroopa </w:t>
      </w:r>
      <w:r>
        <w:tab/>
        <w:t xml:space="preserve">Liidu </w:t>
      </w:r>
      <w:r>
        <w:tab/>
        <w:t xml:space="preserve">ühtekuuluvus- ja </w:t>
      </w:r>
      <w:proofErr w:type="spellStart"/>
      <w:r>
        <w:t>siseturvalisuspoliitika</w:t>
      </w:r>
      <w:proofErr w:type="spellEnd"/>
      <w:r>
        <w:t xml:space="preserve"> fondide rakendamise seaduse § 10 lõigete 2 ja 4 alusel ja kooskõlas sama seaduse § 4 lõike 3 alusel kinnitatud meetmete nimekirjaga. </w:t>
      </w:r>
    </w:p>
    <w:p w14:paraId="347DE82D" w14:textId="77777777" w:rsidR="007B0440" w:rsidRDefault="006F2EF1">
      <w:pPr>
        <w:spacing w:after="0" w:line="259" w:lineRule="auto"/>
        <w:ind w:left="118" w:firstLine="0"/>
        <w:jc w:val="left"/>
      </w:pPr>
      <w:r>
        <w:t xml:space="preserve"> </w:t>
      </w:r>
    </w:p>
    <w:p w14:paraId="5D40D266" w14:textId="77777777" w:rsidR="007B0440" w:rsidRDefault="006F2EF1">
      <w:pPr>
        <w:numPr>
          <w:ilvl w:val="0"/>
          <w:numId w:val="1"/>
        </w:numPr>
        <w:ind w:left="411" w:hanging="293"/>
      </w:pPr>
      <w:r>
        <w:t>Kehtestan toetuse andmise tingimused ühtekuuluvuspoliitika fondide rakenduskava 2021–2027 poliitikaeesmärgi „Rohelisem Eesti“ erieesmärgi „Kliimamuutustega kohanemise ja katastroofiriski ennetamise ning vastupanuvõime edendamine, võttes arvesse ökosüsteemipõhiseid lähenemisviise“</w:t>
      </w:r>
      <w:r>
        <w:rPr>
          <w:b/>
          <w:i/>
        </w:rPr>
        <w:t xml:space="preserve"> </w:t>
      </w:r>
      <w:r>
        <w:t xml:space="preserve">mitteheas seisundis veekogumite tervendamiseks </w:t>
      </w:r>
    </w:p>
    <w:p w14:paraId="1AD47AE8" w14:textId="77777777" w:rsidR="007B0440" w:rsidRDefault="006F2EF1">
      <w:pPr>
        <w:ind w:left="411"/>
      </w:pPr>
      <w:r>
        <w:t xml:space="preserve">(lisa 1). </w:t>
      </w:r>
    </w:p>
    <w:p w14:paraId="647BE6AD" w14:textId="77777777" w:rsidR="007B0440" w:rsidRDefault="006F2EF1">
      <w:pPr>
        <w:spacing w:after="0" w:line="259" w:lineRule="auto"/>
        <w:ind w:left="684" w:firstLine="0"/>
        <w:jc w:val="left"/>
      </w:pPr>
      <w:r>
        <w:t xml:space="preserve"> </w:t>
      </w:r>
    </w:p>
    <w:p w14:paraId="004D773C" w14:textId="77777777" w:rsidR="007B0440" w:rsidRDefault="006F2EF1">
      <w:pPr>
        <w:numPr>
          <w:ilvl w:val="0"/>
          <w:numId w:val="1"/>
        </w:numPr>
        <w:ind w:left="411" w:hanging="293"/>
      </w:pPr>
      <w:r>
        <w:t>Kinnitan toetuse andmise</w:t>
      </w:r>
      <w:r>
        <w:rPr>
          <w:i/>
        </w:rPr>
        <w:t xml:space="preserve"> </w:t>
      </w:r>
      <w:r>
        <w:t xml:space="preserve">mitteheas seisundis veekogumite tervendamise 2022–2029 tegevuskava ja eelarve (lisa 2). </w:t>
      </w:r>
    </w:p>
    <w:p w14:paraId="36E3D9FE" w14:textId="77777777" w:rsidR="007B0440" w:rsidRDefault="006F2EF1">
      <w:pPr>
        <w:spacing w:after="0" w:line="259" w:lineRule="auto"/>
        <w:ind w:left="118" w:firstLine="0"/>
        <w:jc w:val="left"/>
      </w:pPr>
      <w:r>
        <w:t xml:space="preserve"> </w:t>
      </w:r>
    </w:p>
    <w:p w14:paraId="5E2EAAA8" w14:textId="77777777" w:rsidR="007B0440" w:rsidRDefault="006F2EF1">
      <w:pPr>
        <w:numPr>
          <w:ilvl w:val="0"/>
          <w:numId w:val="1"/>
        </w:numPr>
        <w:ind w:left="411" w:hanging="293"/>
      </w:pPr>
      <w:r>
        <w:t xml:space="preserve">Volitan Riigimetsa Majandamise Keskuse täitma toetatavate tegevuste elluviija ülesandeid. </w:t>
      </w:r>
    </w:p>
    <w:p w14:paraId="3F55DEE6" w14:textId="77777777" w:rsidR="007B0440" w:rsidRDefault="006F2EF1">
      <w:pPr>
        <w:spacing w:after="0" w:line="259" w:lineRule="auto"/>
        <w:ind w:left="118" w:firstLine="0"/>
        <w:jc w:val="left"/>
      </w:pPr>
      <w:r>
        <w:t xml:space="preserve"> </w:t>
      </w:r>
    </w:p>
    <w:p w14:paraId="5C54FEA9" w14:textId="77777777" w:rsidR="007B0440" w:rsidRDefault="006F2EF1">
      <w:pPr>
        <w:spacing w:after="0" w:line="259" w:lineRule="auto"/>
        <w:ind w:left="118" w:firstLine="0"/>
        <w:jc w:val="left"/>
      </w:pPr>
      <w:r>
        <w:t xml:space="preserve"> </w:t>
      </w:r>
    </w:p>
    <w:p w14:paraId="43BA82D2" w14:textId="77777777" w:rsidR="007B0440" w:rsidRDefault="006F2EF1">
      <w:pPr>
        <w:ind w:left="185"/>
      </w:pPr>
      <w:r>
        <w:t xml:space="preserve">Käskkirja saab vaidlustada 30 päeva jooksul arvates selle teatavakstegemisest, esitades vaide </w:t>
      </w:r>
    </w:p>
    <w:p w14:paraId="65397B91" w14:textId="48BCA7C1" w:rsidR="007B0440" w:rsidRDefault="006F2EF1">
      <w:pPr>
        <w:ind w:left="185"/>
      </w:pPr>
      <w:r>
        <w:t>K</w:t>
      </w:r>
      <w:r w:rsidR="00B0148F">
        <w:t>liima</w:t>
      </w:r>
      <w:r>
        <w:t xml:space="preserve">ministeeriumile haldusmenetluse seaduses sätestatud korras, arvestades  2021–2027 Euroopa Liidu ühtekuuluvus- ja </w:t>
      </w:r>
      <w:proofErr w:type="spellStart"/>
      <w:r>
        <w:t>siseturvalisuspoliitika</w:t>
      </w:r>
      <w:proofErr w:type="spellEnd"/>
      <w:r>
        <w:t xml:space="preserve"> fondide rakendamise seaduse § 31. </w:t>
      </w:r>
    </w:p>
    <w:p w14:paraId="69465C3D" w14:textId="77777777" w:rsidR="007B0440" w:rsidRDefault="006F2EF1">
      <w:pPr>
        <w:spacing w:after="0" w:line="259" w:lineRule="auto"/>
        <w:ind w:left="118" w:firstLine="0"/>
        <w:jc w:val="left"/>
      </w:pPr>
      <w:r>
        <w:t xml:space="preserve"> </w:t>
      </w:r>
    </w:p>
    <w:p w14:paraId="4B4D85F2" w14:textId="77777777" w:rsidR="007B0440" w:rsidRDefault="006F2EF1">
      <w:pPr>
        <w:spacing w:after="0" w:line="259" w:lineRule="auto"/>
        <w:ind w:left="118" w:firstLine="0"/>
        <w:jc w:val="left"/>
      </w:pPr>
      <w:r>
        <w:t xml:space="preserve"> </w:t>
      </w:r>
    </w:p>
    <w:p w14:paraId="7818836E" w14:textId="77777777" w:rsidR="007B0440" w:rsidRDefault="006F2EF1">
      <w:pPr>
        <w:spacing w:after="0" w:line="259" w:lineRule="auto"/>
        <w:ind w:left="118" w:firstLine="0"/>
        <w:jc w:val="left"/>
      </w:pPr>
      <w:r>
        <w:t xml:space="preserve"> </w:t>
      </w:r>
    </w:p>
    <w:p w14:paraId="5F771017" w14:textId="77777777" w:rsidR="007B0440" w:rsidRDefault="006F2EF1">
      <w:pPr>
        <w:ind w:left="128"/>
      </w:pPr>
      <w:r>
        <w:t xml:space="preserve">(allkirjastatud digitaalselt) </w:t>
      </w:r>
    </w:p>
    <w:p w14:paraId="75B12961" w14:textId="77777777" w:rsidR="007B0440" w:rsidRDefault="006F2EF1">
      <w:pPr>
        <w:ind w:left="128"/>
      </w:pPr>
      <w:r>
        <w:t xml:space="preserve">Madis Kallas </w:t>
      </w:r>
    </w:p>
    <w:p w14:paraId="288D6514" w14:textId="77777777" w:rsidR="007B0440" w:rsidRDefault="006F2EF1">
      <w:pPr>
        <w:ind w:left="128"/>
      </w:pPr>
      <w:r>
        <w:t xml:space="preserve">Minister </w:t>
      </w:r>
    </w:p>
    <w:p w14:paraId="536B670A" w14:textId="77777777" w:rsidR="007B0440" w:rsidRDefault="006F2EF1">
      <w:pPr>
        <w:spacing w:after="0" w:line="259" w:lineRule="auto"/>
        <w:ind w:left="118" w:firstLine="0"/>
        <w:jc w:val="left"/>
      </w:pPr>
      <w:r>
        <w:t xml:space="preserve"> </w:t>
      </w:r>
    </w:p>
    <w:p w14:paraId="5A5CBC01" w14:textId="77777777" w:rsidR="007B0440" w:rsidRDefault="006F2EF1">
      <w:pPr>
        <w:spacing w:after="0" w:line="259" w:lineRule="auto"/>
        <w:ind w:left="118" w:firstLine="0"/>
        <w:jc w:val="left"/>
      </w:pPr>
      <w:r>
        <w:t xml:space="preserve"> </w:t>
      </w:r>
    </w:p>
    <w:p w14:paraId="32A5563E" w14:textId="77777777" w:rsidR="007B0440" w:rsidRDefault="006F2EF1">
      <w:pPr>
        <w:spacing w:after="0" w:line="259" w:lineRule="auto"/>
        <w:ind w:left="118" w:firstLine="0"/>
        <w:jc w:val="left"/>
      </w:pPr>
      <w:r>
        <w:t xml:space="preserve"> </w:t>
      </w:r>
    </w:p>
    <w:p w14:paraId="0BEA673C" w14:textId="77777777" w:rsidR="007B0440" w:rsidRDefault="006F2EF1">
      <w:pPr>
        <w:spacing w:after="0" w:line="259" w:lineRule="auto"/>
        <w:ind w:left="118" w:firstLine="0"/>
        <w:jc w:val="left"/>
      </w:pPr>
      <w:r>
        <w:t xml:space="preserve"> </w:t>
      </w:r>
    </w:p>
    <w:p w14:paraId="3A87330D" w14:textId="77777777" w:rsidR="007B0440" w:rsidRDefault="006F2EF1">
      <w:pPr>
        <w:ind w:left="128"/>
      </w:pPr>
      <w:r>
        <w:t xml:space="preserve">Saata: Riigimetsa Majandamise Keskus, SA Keskkonnainvesteeringute Keskus, Riigi </w:t>
      </w:r>
    </w:p>
    <w:p w14:paraId="6FBE53C9" w14:textId="77777777" w:rsidR="007B0440" w:rsidRDefault="006F2EF1">
      <w:pPr>
        <w:spacing w:after="1360"/>
        <w:ind w:left="128"/>
      </w:pPr>
      <w:r>
        <w:t xml:space="preserve">Tugiteenuste Keskus, Rahandusministeerium, asekantsler Antti Tooming ja asekantsler Marku Lamp, õigusosakond, eelarve- ja strateegiaosakond </w:t>
      </w:r>
    </w:p>
    <w:p w14:paraId="73A12C98" w14:textId="77777777" w:rsidR="007B0440" w:rsidRDefault="006F2EF1">
      <w:pPr>
        <w:spacing w:after="0" w:line="259" w:lineRule="auto"/>
        <w:ind w:left="118" w:firstLine="0"/>
        <w:jc w:val="left"/>
      </w:pPr>
      <w:r>
        <w:rPr>
          <w:sz w:val="20"/>
        </w:rPr>
        <w:lastRenderedPageBreak/>
        <w:t xml:space="preserve"> </w:t>
      </w:r>
    </w:p>
    <w:p w14:paraId="0938B6B0" w14:textId="77777777" w:rsidR="007B0440" w:rsidRDefault="006F2EF1">
      <w:pPr>
        <w:spacing w:after="0" w:line="265" w:lineRule="auto"/>
        <w:ind w:left="10" w:right="191"/>
        <w:jc w:val="right"/>
      </w:pPr>
      <w:r>
        <w:rPr>
          <w:sz w:val="20"/>
        </w:rPr>
        <w:t xml:space="preserve">KINNITATUD </w:t>
      </w:r>
    </w:p>
    <w:p w14:paraId="5FC52DF7" w14:textId="77777777" w:rsidR="007B0440" w:rsidRDefault="006F2EF1">
      <w:pPr>
        <w:spacing w:after="2" w:line="259" w:lineRule="auto"/>
        <w:ind w:left="0" w:right="143" w:firstLine="0"/>
        <w:jc w:val="right"/>
      </w:pPr>
      <w:r>
        <w:rPr>
          <w:sz w:val="20"/>
        </w:rPr>
        <w:t xml:space="preserve"> </w:t>
      </w:r>
    </w:p>
    <w:p w14:paraId="2A814721" w14:textId="77777777" w:rsidR="007B0440" w:rsidRDefault="006F2EF1">
      <w:pPr>
        <w:tabs>
          <w:tab w:val="right" w:pos="9475"/>
        </w:tabs>
        <w:spacing w:after="36" w:line="259" w:lineRule="auto"/>
        <w:ind w:left="0" w:firstLine="0"/>
        <w:jc w:val="left"/>
      </w:pPr>
      <w:r>
        <w:t xml:space="preserve"> </w:t>
      </w:r>
      <w:r>
        <w:tab/>
      </w:r>
      <w:r>
        <w:rPr>
          <w:sz w:val="20"/>
        </w:rPr>
        <w:t xml:space="preserve">02.02.2023 käskkirjaga nr 1-2/23/50 </w:t>
      </w:r>
    </w:p>
    <w:p w14:paraId="3C929421" w14:textId="77777777" w:rsidR="007B0440" w:rsidRDefault="006F2EF1">
      <w:pPr>
        <w:spacing w:after="0" w:line="265" w:lineRule="auto"/>
        <w:ind w:left="10" w:right="195"/>
        <w:jc w:val="right"/>
      </w:pPr>
      <w:r>
        <w:rPr>
          <w:sz w:val="20"/>
        </w:rPr>
        <w:t xml:space="preserve">Lisa nr 1 </w:t>
      </w:r>
    </w:p>
    <w:p w14:paraId="5E499957" w14:textId="77777777" w:rsidR="007B0440" w:rsidRDefault="006F2EF1">
      <w:pPr>
        <w:spacing w:after="0" w:line="259" w:lineRule="auto"/>
        <w:ind w:left="5" w:firstLine="0"/>
        <w:jc w:val="left"/>
      </w:pPr>
      <w:r>
        <w:t xml:space="preserve"> </w:t>
      </w:r>
    </w:p>
    <w:p w14:paraId="488C9943" w14:textId="77777777" w:rsidR="007B0440" w:rsidRDefault="006F2EF1">
      <w:pPr>
        <w:spacing w:after="0" w:line="259" w:lineRule="auto"/>
        <w:ind w:left="5" w:firstLine="0"/>
        <w:jc w:val="left"/>
      </w:pPr>
      <w:r>
        <w:t xml:space="preserve"> </w:t>
      </w:r>
    </w:p>
    <w:p w14:paraId="54E08671" w14:textId="77777777" w:rsidR="007B0440" w:rsidRDefault="006F2EF1">
      <w:pPr>
        <w:pStyle w:val="Pealkiri1"/>
      </w:pPr>
      <w:r>
        <w:t xml:space="preserve">Toetuse andmise tingimused mitteheas seisundis veekogumite tervendamiseks </w:t>
      </w:r>
    </w:p>
    <w:p w14:paraId="4492747E" w14:textId="77777777" w:rsidR="007B0440" w:rsidRDefault="006F2EF1">
      <w:pPr>
        <w:spacing w:after="14" w:line="259" w:lineRule="auto"/>
        <w:ind w:left="5" w:firstLine="0"/>
        <w:jc w:val="left"/>
      </w:pPr>
      <w:r>
        <w:t xml:space="preserve"> </w:t>
      </w:r>
    </w:p>
    <w:p w14:paraId="418BDEA3" w14:textId="77777777" w:rsidR="007B0440" w:rsidRDefault="006F2EF1">
      <w:pPr>
        <w:numPr>
          <w:ilvl w:val="0"/>
          <w:numId w:val="2"/>
        </w:numPr>
        <w:spacing w:after="2" w:line="259" w:lineRule="auto"/>
        <w:ind w:hanging="708"/>
        <w:jc w:val="left"/>
      </w:pPr>
      <w:r>
        <w:rPr>
          <w:b/>
        </w:rPr>
        <w:t xml:space="preserve">Reguleerimisala </w:t>
      </w:r>
    </w:p>
    <w:p w14:paraId="2DE8FD64" w14:textId="77777777" w:rsidR="007B0440" w:rsidRDefault="006F2EF1">
      <w:pPr>
        <w:numPr>
          <w:ilvl w:val="1"/>
          <w:numId w:val="2"/>
        </w:numPr>
        <w:ind w:hanging="708"/>
      </w:pPr>
      <w:r>
        <w:t xml:space="preserve">Toetust antakse „Ühtekuuluvuspoliitika fondide rakenduskava 2021–2027 (edaspidi rakenduskava) poliitikaeesmärgi nr 2 „Rohelisem Eesti“ erieesmärgi nr 4 „Kliimamuutustega kohanemise ja katastroofiriski ennetamise ning vastupanuvõime edendamine, võttes arvesse ökosüsteemipõhiseid lähenemisviise“ raames mitteheas seisundis veekogumite tervendamiseks. </w:t>
      </w:r>
    </w:p>
    <w:p w14:paraId="5E4DA790" w14:textId="77777777" w:rsidR="007B0440" w:rsidRDefault="006F2EF1">
      <w:pPr>
        <w:numPr>
          <w:ilvl w:val="1"/>
          <w:numId w:val="2"/>
        </w:numPr>
        <w:ind w:hanging="708"/>
      </w:pPr>
      <w:r>
        <w:t xml:space="preserve">Toetust eraldatakse programmi „Keskkonnakaitse ja -kasutus“ meetme „Kliima-eesmärkide elluviimine, välisõhu kaitse ja kiirgusohutus“ tegevuse „Kliimamuutuste leevendamine ja kliimamuutustega kohanemine“ tulemuste saavutamiseks. </w:t>
      </w:r>
    </w:p>
    <w:p w14:paraId="64222F07" w14:textId="77777777" w:rsidR="007B0440" w:rsidRDefault="006F2EF1">
      <w:pPr>
        <w:numPr>
          <w:ilvl w:val="1"/>
          <w:numId w:val="2"/>
        </w:numPr>
        <w:ind w:hanging="708"/>
      </w:pPr>
      <w:r>
        <w:t xml:space="preserve">Toetus kajastatakse perioodi 2021–2027 Euroopa Liidu ühtekuuluvus- ja </w:t>
      </w:r>
      <w:proofErr w:type="spellStart"/>
      <w:r>
        <w:t>siseturvalisuspoliitika</w:t>
      </w:r>
      <w:proofErr w:type="spellEnd"/>
      <w:r>
        <w:t xml:space="preserve"> fondide meetme nimekirjas meetmes „Kliima-eesmärkide elluviimine, välisõhu kaitse ja kiirgusohutus”, rakenduskavaga kooskõlas olevas sekkumises „Mitteheas seisundis veekogumite tervendamine”, number 21.2.3.12. </w:t>
      </w:r>
    </w:p>
    <w:p w14:paraId="0D711FCD" w14:textId="77777777" w:rsidR="00FD65E5" w:rsidRDefault="00FD65E5" w:rsidP="00FD65E5">
      <w:pPr>
        <w:spacing w:after="14" w:line="259" w:lineRule="auto"/>
        <w:ind w:left="720" w:firstLine="0"/>
        <w:jc w:val="left"/>
      </w:pPr>
      <w:r>
        <w:t xml:space="preserve">1.4. </w:t>
      </w:r>
      <w:r>
        <w:tab/>
      </w:r>
      <w:r w:rsidR="00F17A9B">
        <w:t xml:space="preserve">Toetatavate tegevuste valikul lähtutakse rakenduskava seirekomisjonis kinnitatud </w:t>
      </w:r>
    </w:p>
    <w:p w14:paraId="0E731914" w14:textId="7285AE00" w:rsidR="007B0440" w:rsidRDefault="00F17A9B" w:rsidP="005B203B">
      <w:pPr>
        <w:spacing w:after="14" w:line="259" w:lineRule="auto"/>
        <w:ind w:left="1416" w:firstLine="0"/>
        <w:jc w:val="left"/>
      </w:pPr>
      <w:r>
        <w:t xml:space="preserve">läbivatest valikukriteeriumidest ja -metoodikast. Toetatavate tegevuste valimiseks kasutatavad valikukriteeriumid ja metoodikad vastavad Vabariigi Valitsuse 12. mai 2022. a määruse nr 55 „Perioodi 2021–2027 Euroopa Liidu ühtekuuluvus- ja </w:t>
      </w:r>
      <w:proofErr w:type="spellStart"/>
      <w:r>
        <w:t>siseturvalisuspoliitika</w:t>
      </w:r>
      <w:proofErr w:type="spellEnd"/>
      <w:r>
        <w:t xml:space="preserve"> fondide rakenduskavade vahendite andmise ja kasutamise üldised tingimused“ (edaspidi </w:t>
      </w:r>
      <w:r w:rsidRPr="00FD65E5">
        <w:rPr>
          <w:i/>
        </w:rPr>
        <w:t>ühendmäärus</w:t>
      </w:r>
      <w:r>
        <w:t>) §-le 7.</w:t>
      </w:r>
    </w:p>
    <w:p w14:paraId="4513563C" w14:textId="77777777" w:rsidR="00FD65E5" w:rsidRDefault="00FD65E5" w:rsidP="00FD65E5">
      <w:pPr>
        <w:pStyle w:val="Loendilik"/>
        <w:spacing w:after="14" w:line="259" w:lineRule="auto"/>
        <w:ind w:left="1428" w:firstLine="0"/>
        <w:jc w:val="left"/>
      </w:pPr>
    </w:p>
    <w:p w14:paraId="7095DF91" w14:textId="77777777" w:rsidR="007B0440" w:rsidRDefault="006F2EF1">
      <w:pPr>
        <w:numPr>
          <w:ilvl w:val="0"/>
          <w:numId w:val="2"/>
        </w:numPr>
        <w:spacing w:after="2" w:line="259" w:lineRule="auto"/>
        <w:ind w:hanging="708"/>
        <w:jc w:val="left"/>
      </w:pPr>
      <w:r>
        <w:rPr>
          <w:b/>
        </w:rPr>
        <w:t xml:space="preserve">Toetuse andmise eesmärk </w:t>
      </w:r>
    </w:p>
    <w:p w14:paraId="40AEAC92" w14:textId="77777777" w:rsidR="007B0440" w:rsidRDefault="006F2EF1">
      <w:pPr>
        <w:numPr>
          <w:ilvl w:val="1"/>
          <w:numId w:val="2"/>
        </w:numPr>
        <w:ind w:hanging="708"/>
      </w:pPr>
      <w:r>
        <w:t xml:space="preserve">Toetuse andmise eesmärk on veekogumite ökoloogilise seisundi parandamine, kliimamuutustega kohanemise ja katastroofiriski ennetamise ning vastupanuvõime edendamine, võttes arvesse ökosüsteemipõhiseid lähenemisviise. </w:t>
      </w:r>
    </w:p>
    <w:p w14:paraId="081F304A" w14:textId="77777777" w:rsidR="007B0440" w:rsidRDefault="006F2EF1">
      <w:pPr>
        <w:numPr>
          <w:ilvl w:val="1"/>
          <w:numId w:val="2"/>
        </w:numPr>
        <w:ind w:hanging="708"/>
      </w:pPr>
      <w:r>
        <w:t>Toetatav tegevus panustab Euroopa Liidu veepoliitika raamdirektiivi alusel kehtestatud perioodi 2022–2027 veemajanduskavade eesmärkidesse, „Eesti 2035“ sihti „</w:t>
      </w:r>
      <w:hyperlink r:id="rId7" w:anchor="Elukeskkond">
        <w:r>
          <w:t xml:space="preserve">Eestis on kõigi </w:t>
        </w:r>
      </w:hyperlink>
      <w:hyperlink r:id="rId8" w:anchor="Elukeskkond">
        <w:r>
          <w:t>vajadusi arvestav, turvaline ja kvaliteetne e</w:t>
        </w:r>
      </w:hyperlink>
      <w:r>
        <w:t xml:space="preserve">lukeskkond“ ja mõõdikusse „Keskkonnatrendide indeks“. </w:t>
      </w:r>
    </w:p>
    <w:p w14:paraId="2F8C32CB" w14:textId="77777777" w:rsidR="007B0440" w:rsidRDefault="006F2EF1">
      <w:pPr>
        <w:spacing w:after="16" w:line="259" w:lineRule="auto"/>
        <w:ind w:left="5" w:firstLine="0"/>
        <w:jc w:val="left"/>
      </w:pPr>
      <w:r>
        <w:t xml:space="preserve"> </w:t>
      </w:r>
    </w:p>
    <w:p w14:paraId="30855A28" w14:textId="77777777" w:rsidR="007B0440" w:rsidRDefault="006F2EF1">
      <w:pPr>
        <w:numPr>
          <w:ilvl w:val="0"/>
          <w:numId w:val="2"/>
        </w:numPr>
        <w:spacing w:after="2" w:line="259" w:lineRule="auto"/>
        <w:ind w:hanging="708"/>
        <w:jc w:val="left"/>
      </w:pPr>
      <w:r>
        <w:rPr>
          <w:b/>
        </w:rPr>
        <w:t xml:space="preserve">Toetatavad tegevused </w:t>
      </w:r>
    </w:p>
    <w:p w14:paraId="06E08428" w14:textId="77777777" w:rsidR="007B0440" w:rsidRDefault="006F2EF1">
      <w:pPr>
        <w:numPr>
          <w:ilvl w:val="1"/>
          <w:numId w:val="2"/>
        </w:numPr>
        <w:ind w:hanging="708"/>
      </w:pPr>
      <w:r>
        <w:t>Toetatav tegevus on</w:t>
      </w:r>
      <w:r>
        <w:rPr>
          <w:b/>
        </w:rPr>
        <w:t xml:space="preserve"> </w:t>
      </w:r>
      <w:r>
        <w:t xml:space="preserve">mitteheas seisundis veekogumite tervendamine. </w:t>
      </w:r>
    </w:p>
    <w:p w14:paraId="6E3A9AEA" w14:textId="77777777" w:rsidR="007B0440" w:rsidRDefault="006F2EF1">
      <w:pPr>
        <w:numPr>
          <w:ilvl w:val="1"/>
          <w:numId w:val="2"/>
        </w:numPr>
        <w:spacing w:after="10"/>
        <w:ind w:hanging="708"/>
      </w:pPr>
      <w:r>
        <w:t xml:space="preserve">Toetatavad tegevused on kooskõlas </w:t>
      </w:r>
      <w:r>
        <w:rPr>
          <w:color w:val="202020"/>
        </w:rPr>
        <w:t xml:space="preserve">Euroopa Parlamendi ja nõukogu 24. juuni 2021 määruse (EL) 2021/1060 artiklis 9 toodud </w:t>
      </w:r>
      <w:r>
        <w:t>„ei kahjusta oluliselt“ põhimõtetega</w:t>
      </w:r>
      <w:r>
        <w:rPr>
          <w:color w:val="202020"/>
        </w:rPr>
        <w:t>.</w:t>
      </w:r>
      <w:r>
        <w:t xml:space="preserve"> </w:t>
      </w:r>
    </w:p>
    <w:p w14:paraId="5955FF8A" w14:textId="77777777" w:rsidR="007B0440" w:rsidRDefault="006F2EF1">
      <w:pPr>
        <w:numPr>
          <w:ilvl w:val="1"/>
          <w:numId w:val="2"/>
        </w:numPr>
        <w:ind w:hanging="708"/>
      </w:pPr>
      <w:r>
        <w:t xml:space="preserve">Riigiabi, sh vähese tähtsusega abi andmise analüüs tehakse rakendusüksuse poolt projekti raames enne iga objektiga seotud tegevuste tegemist. Riigiabi andmise või mitteandmise eest vastutab elluviija. </w:t>
      </w:r>
    </w:p>
    <w:p w14:paraId="533926C6" w14:textId="77777777" w:rsidR="007B0440" w:rsidRDefault="006F2EF1">
      <w:pPr>
        <w:numPr>
          <w:ilvl w:val="1"/>
          <w:numId w:val="2"/>
        </w:numPr>
        <w:ind w:hanging="708"/>
      </w:pPr>
      <w:r>
        <w:t xml:space="preserve">Detailse iga-aastase tegevuskava käesoleva käskkirja punktis 3 toodud toetatavate tegevuste raames kinnitab projekti juhtrühm eelneva aasta 15. detsembriks. Käskkirja kehtestamisel 90 kalendripäeva jooksul. </w:t>
      </w:r>
    </w:p>
    <w:p w14:paraId="52916B5F" w14:textId="77777777" w:rsidR="007B0440" w:rsidRDefault="006F2EF1">
      <w:pPr>
        <w:spacing w:after="16" w:line="259" w:lineRule="auto"/>
        <w:ind w:left="5" w:firstLine="0"/>
        <w:jc w:val="left"/>
      </w:pPr>
      <w:r>
        <w:t xml:space="preserve"> </w:t>
      </w:r>
    </w:p>
    <w:p w14:paraId="2FD0F580" w14:textId="77777777" w:rsidR="007B0440" w:rsidRDefault="006F2EF1">
      <w:pPr>
        <w:numPr>
          <w:ilvl w:val="0"/>
          <w:numId w:val="2"/>
        </w:numPr>
        <w:spacing w:after="2" w:line="259" w:lineRule="auto"/>
        <w:ind w:hanging="708"/>
        <w:jc w:val="left"/>
      </w:pPr>
      <w:r>
        <w:rPr>
          <w:b/>
        </w:rPr>
        <w:t xml:space="preserve">Tulemused </w:t>
      </w:r>
    </w:p>
    <w:p w14:paraId="7E670F1B" w14:textId="77777777" w:rsidR="007B0440" w:rsidRDefault="006F2EF1">
      <w:pPr>
        <w:numPr>
          <w:ilvl w:val="1"/>
          <w:numId w:val="2"/>
        </w:numPr>
        <w:ind w:hanging="708"/>
      </w:pPr>
      <w:r>
        <w:t>Punktis 3.1 nimetatud tegevuste tulemusena on paranenud veekogumite ökoloogiline seisund Euroopa Liidu veepoliitika raamdirektiivi mõistes.</w:t>
      </w:r>
      <w:r>
        <w:rPr>
          <w:i/>
        </w:rPr>
        <w:t xml:space="preserve"> </w:t>
      </w:r>
    </w:p>
    <w:p w14:paraId="52BB7652" w14:textId="77777777" w:rsidR="007B0440" w:rsidRDefault="006F2EF1">
      <w:pPr>
        <w:numPr>
          <w:ilvl w:val="1"/>
          <w:numId w:val="2"/>
        </w:numPr>
        <w:ind w:hanging="708"/>
      </w:pPr>
      <w:r>
        <w:t>Punktis 3.1 nimetatud tegevuste seireks ja hindamiseks kasutatav näitaja</w:t>
      </w:r>
      <w:r>
        <w:rPr>
          <w:b/>
        </w:rPr>
        <w:t xml:space="preserve"> </w:t>
      </w:r>
      <w:r>
        <w:t xml:space="preserve">on järgmine: </w:t>
      </w:r>
    </w:p>
    <w:tbl>
      <w:tblPr>
        <w:tblStyle w:val="TableGrid"/>
        <w:tblW w:w="9352" w:type="dxa"/>
        <w:tblInd w:w="10" w:type="dxa"/>
        <w:tblCellMar>
          <w:top w:w="47" w:type="dxa"/>
          <w:left w:w="108" w:type="dxa"/>
          <w:right w:w="85" w:type="dxa"/>
        </w:tblCellMar>
        <w:tblLook w:val="04A0" w:firstRow="1" w:lastRow="0" w:firstColumn="1" w:lastColumn="0" w:noHBand="0" w:noVBand="1"/>
      </w:tblPr>
      <w:tblGrid>
        <w:gridCol w:w="1549"/>
        <w:gridCol w:w="1681"/>
        <w:gridCol w:w="827"/>
        <w:gridCol w:w="981"/>
        <w:gridCol w:w="1120"/>
        <w:gridCol w:w="979"/>
        <w:gridCol w:w="2215"/>
      </w:tblGrid>
      <w:tr w:rsidR="007B0440" w14:paraId="1863EB9A" w14:textId="77777777">
        <w:trPr>
          <w:trHeight w:val="470"/>
        </w:trPr>
        <w:tc>
          <w:tcPr>
            <w:tcW w:w="1555" w:type="dxa"/>
            <w:tcBorders>
              <w:top w:val="single" w:sz="4" w:space="0" w:color="000000"/>
              <w:left w:val="single" w:sz="4" w:space="0" w:color="000000"/>
              <w:bottom w:val="single" w:sz="4" w:space="0" w:color="000000"/>
              <w:right w:val="single" w:sz="4" w:space="0" w:color="000000"/>
            </w:tcBorders>
          </w:tcPr>
          <w:p w14:paraId="7CB6F6D6" w14:textId="77777777" w:rsidR="007B0440" w:rsidRDefault="006F2EF1">
            <w:pPr>
              <w:spacing w:after="0" w:line="259" w:lineRule="auto"/>
              <w:ind w:left="36" w:firstLine="0"/>
              <w:jc w:val="left"/>
            </w:pPr>
            <w:r>
              <w:rPr>
                <w:b/>
                <w:sz w:val="20"/>
              </w:rPr>
              <w:lastRenderedPageBreak/>
              <w:t xml:space="preserve">Rakenduskava </w:t>
            </w:r>
          </w:p>
          <w:p w14:paraId="122861C9" w14:textId="77777777" w:rsidR="007B0440" w:rsidRDefault="006F2EF1">
            <w:pPr>
              <w:spacing w:after="0" w:line="259" w:lineRule="auto"/>
              <w:ind w:left="0" w:right="23" w:firstLine="0"/>
              <w:jc w:val="center"/>
            </w:pPr>
            <w:r>
              <w:rPr>
                <w:b/>
                <w:sz w:val="20"/>
              </w:rPr>
              <w:t xml:space="preserve">näitaja </w:t>
            </w:r>
          </w:p>
        </w:tc>
        <w:tc>
          <w:tcPr>
            <w:tcW w:w="1702" w:type="dxa"/>
            <w:tcBorders>
              <w:top w:val="single" w:sz="4" w:space="0" w:color="000000"/>
              <w:left w:val="single" w:sz="4" w:space="0" w:color="000000"/>
              <w:bottom w:val="single" w:sz="4" w:space="0" w:color="000000"/>
              <w:right w:val="single" w:sz="4" w:space="0" w:color="000000"/>
            </w:tcBorders>
          </w:tcPr>
          <w:p w14:paraId="323C212E" w14:textId="77777777" w:rsidR="007B0440" w:rsidRDefault="006F2EF1">
            <w:pPr>
              <w:spacing w:after="0" w:line="259" w:lineRule="auto"/>
              <w:ind w:left="0" w:firstLine="0"/>
              <w:jc w:val="center"/>
            </w:pPr>
            <w:r>
              <w:rPr>
                <w:b/>
                <w:sz w:val="20"/>
              </w:rPr>
              <w:t xml:space="preserve">Näitaja nimetus ja mõõtühik </w:t>
            </w:r>
          </w:p>
        </w:tc>
        <w:tc>
          <w:tcPr>
            <w:tcW w:w="708" w:type="dxa"/>
            <w:tcBorders>
              <w:top w:val="single" w:sz="4" w:space="0" w:color="000000"/>
              <w:left w:val="single" w:sz="4" w:space="0" w:color="000000"/>
              <w:bottom w:val="single" w:sz="4" w:space="0" w:color="000000"/>
              <w:right w:val="single" w:sz="4" w:space="0" w:color="000000"/>
            </w:tcBorders>
          </w:tcPr>
          <w:p w14:paraId="47D1AE4A" w14:textId="77777777" w:rsidR="007B0440" w:rsidRDefault="006F2EF1">
            <w:pPr>
              <w:spacing w:after="0" w:line="259" w:lineRule="auto"/>
              <w:ind w:left="0" w:firstLine="0"/>
              <w:jc w:val="center"/>
            </w:pPr>
            <w:r>
              <w:rPr>
                <w:b/>
                <w:sz w:val="20"/>
              </w:rPr>
              <w:t xml:space="preserve">Algtase </w:t>
            </w:r>
          </w:p>
        </w:tc>
        <w:tc>
          <w:tcPr>
            <w:tcW w:w="994" w:type="dxa"/>
            <w:tcBorders>
              <w:top w:val="single" w:sz="4" w:space="0" w:color="000000"/>
              <w:left w:val="single" w:sz="4" w:space="0" w:color="000000"/>
              <w:bottom w:val="single" w:sz="4" w:space="0" w:color="000000"/>
              <w:right w:val="single" w:sz="4" w:space="0" w:color="000000"/>
            </w:tcBorders>
            <w:vAlign w:val="center"/>
          </w:tcPr>
          <w:p w14:paraId="521818C9" w14:textId="77777777" w:rsidR="007B0440" w:rsidRDefault="006F2EF1">
            <w:pPr>
              <w:spacing w:after="0" w:line="259" w:lineRule="auto"/>
              <w:ind w:left="0" w:right="30" w:firstLine="0"/>
              <w:jc w:val="center"/>
            </w:pPr>
            <w:r>
              <w:rPr>
                <w:b/>
                <w:sz w:val="20"/>
              </w:rPr>
              <w:t xml:space="preserve">Aasta </w:t>
            </w:r>
          </w:p>
        </w:tc>
        <w:tc>
          <w:tcPr>
            <w:tcW w:w="1133" w:type="dxa"/>
            <w:tcBorders>
              <w:top w:val="single" w:sz="4" w:space="0" w:color="000000"/>
              <w:left w:val="single" w:sz="4" w:space="0" w:color="000000"/>
              <w:bottom w:val="single" w:sz="4" w:space="0" w:color="000000"/>
              <w:right w:val="single" w:sz="4" w:space="0" w:color="000000"/>
            </w:tcBorders>
          </w:tcPr>
          <w:p w14:paraId="017BB0F0" w14:textId="77777777" w:rsidR="007B0440" w:rsidRDefault="006F2EF1">
            <w:pPr>
              <w:spacing w:after="0" w:line="259" w:lineRule="auto"/>
              <w:ind w:left="132" w:hanging="103"/>
              <w:jc w:val="left"/>
            </w:pPr>
            <w:r>
              <w:rPr>
                <w:b/>
                <w:sz w:val="20"/>
              </w:rPr>
              <w:t>2024 vahe sihttase</w:t>
            </w:r>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013F9978" w14:textId="77777777" w:rsidR="007B0440" w:rsidRDefault="006F2EF1">
            <w:pPr>
              <w:spacing w:after="0" w:line="259" w:lineRule="auto"/>
              <w:ind w:left="0" w:firstLine="0"/>
              <w:jc w:val="center"/>
            </w:pPr>
            <w:r>
              <w:rPr>
                <w:b/>
                <w:sz w:val="20"/>
              </w:rPr>
              <w:t xml:space="preserve">2029 sihttase </w:t>
            </w:r>
          </w:p>
        </w:tc>
        <w:tc>
          <w:tcPr>
            <w:tcW w:w="2269" w:type="dxa"/>
            <w:tcBorders>
              <w:top w:val="single" w:sz="4" w:space="0" w:color="000000"/>
              <w:left w:val="single" w:sz="4" w:space="0" w:color="000000"/>
              <w:bottom w:val="single" w:sz="4" w:space="0" w:color="000000"/>
              <w:right w:val="single" w:sz="4" w:space="0" w:color="000000"/>
            </w:tcBorders>
            <w:vAlign w:val="center"/>
          </w:tcPr>
          <w:p w14:paraId="7FEF3F7F" w14:textId="77777777" w:rsidR="007B0440" w:rsidRDefault="006F2EF1">
            <w:pPr>
              <w:spacing w:after="0" w:line="259" w:lineRule="auto"/>
              <w:ind w:left="0" w:right="25" w:firstLine="0"/>
              <w:jc w:val="center"/>
            </w:pPr>
            <w:r>
              <w:rPr>
                <w:b/>
                <w:sz w:val="20"/>
              </w:rPr>
              <w:t>Selgitav teave</w:t>
            </w:r>
            <w:r>
              <w:rPr>
                <w:sz w:val="20"/>
              </w:rPr>
              <w:t xml:space="preserve"> </w:t>
            </w:r>
          </w:p>
        </w:tc>
      </w:tr>
      <w:tr w:rsidR="007B0440" w14:paraId="7D35CE53" w14:textId="77777777">
        <w:trPr>
          <w:trHeight w:val="1850"/>
        </w:trPr>
        <w:tc>
          <w:tcPr>
            <w:tcW w:w="1555" w:type="dxa"/>
            <w:tcBorders>
              <w:top w:val="single" w:sz="4" w:space="0" w:color="000000"/>
              <w:left w:val="single" w:sz="4" w:space="0" w:color="000000"/>
              <w:bottom w:val="single" w:sz="4" w:space="0" w:color="000000"/>
              <w:right w:val="single" w:sz="4" w:space="0" w:color="000000"/>
            </w:tcBorders>
          </w:tcPr>
          <w:p w14:paraId="4C5232DC" w14:textId="77777777" w:rsidR="007B0440" w:rsidRDefault="006F2EF1">
            <w:pPr>
              <w:spacing w:after="0" w:line="259" w:lineRule="auto"/>
              <w:ind w:left="0" w:firstLine="0"/>
              <w:jc w:val="left"/>
            </w:pPr>
            <w:r>
              <w:rPr>
                <w:sz w:val="20"/>
              </w:rPr>
              <w:t>Väljundnäitaja</w:t>
            </w:r>
            <w:r>
              <w:rPr>
                <w:b/>
                <w:sz w:val="20"/>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0875F971" w14:textId="77777777" w:rsidR="007B0440" w:rsidRDefault="006F2EF1">
            <w:pPr>
              <w:spacing w:after="0" w:line="240" w:lineRule="auto"/>
              <w:ind w:left="0" w:firstLine="0"/>
              <w:jc w:val="left"/>
            </w:pPr>
            <w:r>
              <w:rPr>
                <w:sz w:val="20"/>
              </w:rPr>
              <w:t xml:space="preserve">Veekogumi tervendamiseks rakendatud tegevustega hõivatud pindala </w:t>
            </w:r>
          </w:p>
          <w:p w14:paraId="30EF1D86" w14:textId="77777777" w:rsidR="007B0440" w:rsidRDefault="006F2EF1">
            <w:pPr>
              <w:spacing w:after="0" w:line="259" w:lineRule="auto"/>
              <w:ind w:left="0" w:firstLine="0"/>
              <w:jc w:val="left"/>
            </w:pPr>
            <w:r>
              <w:rPr>
                <w:sz w:val="20"/>
              </w:rPr>
              <w:t>(ha)</w:t>
            </w:r>
            <w:r>
              <w:rPr>
                <w:b/>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04C5D5E" w14:textId="77777777" w:rsidR="007B0440" w:rsidRDefault="006F2EF1">
            <w:pPr>
              <w:spacing w:after="0" w:line="259" w:lineRule="auto"/>
              <w:ind w:left="0" w:right="32" w:firstLine="0"/>
              <w:jc w:val="center"/>
            </w:pPr>
            <w:r>
              <w:rPr>
                <w:sz w:val="20"/>
              </w:rPr>
              <w:t xml:space="preserve">0 </w:t>
            </w:r>
          </w:p>
        </w:tc>
        <w:tc>
          <w:tcPr>
            <w:tcW w:w="994" w:type="dxa"/>
            <w:tcBorders>
              <w:top w:val="single" w:sz="4" w:space="0" w:color="000000"/>
              <w:left w:val="single" w:sz="4" w:space="0" w:color="000000"/>
              <w:bottom w:val="single" w:sz="4" w:space="0" w:color="000000"/>
              <w:right w:val="single" w:sz="4" w:space="0" w:color="000000"/>
            </w:tcBorders>
          </w:tcPr>
          <w:p w14:paraId="6CA6C81F" w14:textId="77777777" w:rsidR="007B0440" w:rsidRDefault="006F2EF1">
            <w:pPr>
              <w:spacing w:after="0" w:line="259" w:lineRule="auto"/>
              <w:ind w:left="0" w:firstLine="0"/>
              <w:jc w:val="center"/>
            </w:pPr>
            <w:r>
              <w:rPr>
                <w:sz w:val="20"/>
              </w:rPr>
              <w:t>Ei kohaldu</w:t>
            </w:r>
            <w:r>
              <w:rPr>
                <w:b/>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55583975" w14:textId="77777777" w:rsidR="007B0440" w:rsidRDefault="006F2EF1">
            <w:pPr>
              <w:spacing w:after="0" w:line="259" w:lineRule="auto"/>
              <w:ind w:left="19" w:firstLine="0"/>
              <w:jc w:val="left"/>
            </w:pPr>
            <w:r>
              <w:rPr>
                <w:sz w:val="20"/>
              </w:rPr>
              <w:t>Ei kohaldu</w:t>
            </w:r>
            <w:r>
              <w:rPr>
                <w:b/>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34A1226F" w14:textId="77777777" w:rsidR="007B0440" w:rsidRDefault="006F2EF1">
            <w:pPr>
              <w:spacing w:after="0" w:line="259" w:lineRule="auto"/>
              <w:ind w:left="0" w:right="22" w:firstLine="0"/>
              <w:jc w:val="center"/>
            </w:pPr>
            <w:r>
              <w:rPr>
                <w:sz w:val="20"/>
              </w:rPr>
              <w:t>300</w:t>
            </w:r>
            <w:r>
              <w:rPr>
                <w:b/>
                <w:sz w:val="20"/>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24B2C981" w14:textId="77777777" w:rsidR="007B0440" w:rsidRDefault="006F2EF1">
            <w:pPr>
              <w:spacing w:after="0" w:line="240" w:lineRule="auto"/>
              <w:ind w:left="1" w:firstLine="0"/>
              <w:jc w:val="left"/>
            </w:pPr>
            <w:r>
              <w:rPr>
                <w:sz w:val="20"/>
              </w:rPr>
              <w:t xml:space="preserve">Projekti tegevustega hõivatud territooriumi pindala. </w:t>
            </w:r>
          </w:p>
          <w:p w14:paraId="79E910C8" w14:textId="77777777" w:rsidR="007B0440" w:rsidRDefault="006F2EF1">
            <w:pPr>
              <w:spacing w:after="0" w:line="259" w:lineRule="auto"/>
              <w:ind w:left="1" w:firstLine="0"/>
              <w:jc w:val="left"/>
            </w:pPr>
            <w:r>
              <w:rPr>
                <w:sz w:val="20"/>
              </w:rPr>
              <w:t>Andmeallikas on SFOS, projektiaruanded, projekti raames tehtav seire ja vajaduse korral riiklik seire.</w:t>
            </w:r>
            <w:r>
              <w:rPr>
                <w:b/>
                <w:sz w:val="20"/>
              </w:rPr>
              <w:t xml:space="preserve"> </w:t>
            </w:r>
          </w:p>
        </w:tc>
      </w:tr>
    </w:tbl>
    <w:p w14:paraId="14394828" w14:textId="77777777" w:rsidR="007B0440" w:rsidRDefault="006F2EF1">
      <w:pPr>
        <w:spacing w:after="0" w:line="259" w:lineRule="auto"/>
        <w:ind w:left="5" w:firstLine="0"/>
        <w:jc w:val="left"/>
      </w:pPr>
      <w:r>
        <w:t xml:space="preserve"> </w:t>
      </w:r>
    </w:p>
    <w:p w14:paraId="7491DFB3" w14:textId="77777777" w:rsidR="007B0440" w:rsidRDefault="006F2EF1">
      <w:pPr>
        <w:spacing w:after="0" w:line="259" w:lineRule="auto"/>
        <w:ind w:left="5" w:firstLine="0"/>
        <w:jc w:val="left"/>
      </w:pPr>
      <w:r>
        <w:t xml:space="preserve"> </w:t>
      </w:r>
    </w:p>
    <w:p w14:paraId="1B3FC692" w14:textId="77777777" w:rsidR="007B0440" w:rsidRDefault="006F2EF1">
      <w:pPr>
        <w:numPr>
          <w:ilvl w:val="1"/>
          <w:numId w:val="2"/>
        </w:numPr>
        <w:ind w:hanging="708"/>
      </w:pPr>
      <w:r>
        <w:t xml:space="preserve">Projektile kehtestatakse vajaduse korral spetsiifilised näitajad projekti juhtrühmas. </w:t>
      </w:r>
    </w:p>
    <w:p w14:paraId="78B1A248" w14:textId="77777777" w:rsidR="007B0440" w:rsidRDefault="006F2EF1">
      <w:pPr>
        <w:spacing w:after="14" w:line="259" w:lineRule="auto"/>
        <w:ind w:left="5" w:firstLine="0"/>
        <w:jc w:val="left"/>
      </w:pPr>
      <w:r>
        <w:t xml:space="preserve"> </w:t>
      </w:r>
    </w:p>
    <w:p w14:paraId="51AB9CCA" w14:textId="77777777" w:rsidR="007B0440" w:rsidRDefault="006F2EF1">
      <w:pPr>
        <w:numPr>
          <w:ilvl w:val="0"/>
          <w:numId w:val="2"/>
        </w:numPr>
        <w:spacing w:after="2" w:line="259" w:lineRule="auto"/>
        <w:ind w:hanging="708"/>
        <w:jc w:val="left"/>
      </w:pPr>
      <w:r>
        <w:rPr>
          <w:b/>
        </w:rPr>
        <w:t xml:space="preserve">Rakendusasutus, rakendussüksus ja elluviija </w:t>
      </w:r>
    </w:p>
    <w:p w14:paraId="3FAADC4E" w14:textId="5BB7C779" w:rsidR="007B0440" w:rsidRDefault="006F2EF1">
      <w:pPr>
        <w:numPr>
          <w:ilvl w:val="1"/>
          <w:numId w:val="2"/>
        </w:numPr>
        <w:ind w:hanging="708"/>
      </w:pPr>
      <w:r>
        <w:t>Rakendusasutus on K</w:t>
      </w:r>
      <w:r w:rsidR="00F17A9B">
        <w:t>liimami</w:t>
      </w:r>
      <w:r>
        <w:t xml:space="preserve">nisteerium. </w:t>
      </w:r>
    </w:p>
    <w:p w14:paraId="18D27DE5" w14:textId="77777777" w:rsidR="007B0440" w:rsidRDefault="006F2EF1">
      <w:pPr>
        <w:numPr>
          <w:ilvl w:val="1"/>
          <w:numId w:val="2"/>
        </w:numPr>
        <w:ind w:hanging="708"/>
      </w:pPr>
      <w:r>
        <w:t>Rakendusüksus on Sihtasutus Keskkonnainvesteeringute Keskus.</w:t>
      </w:r>
      <w:r>
        <w:rPr>
          <w:i/>
        </w:rPr>
        <w:t xml:space="preserve"> </w:t>
      </w:r>
    </w:p>
    <w:p w14:paraId="5E3480B3" w14:textId="77777777" w:rsidR="007B0440" w:rsidRDefault="006F2EF1">
      <w:pPr>
        <w:numPr>
          <w:ilvl w:val="1"/>
          <w:numId w:val="2"/>
        </w:numPr>
        <w:ind w:hanging="708"/>
      </w:pPr>
      <w:r>
        <w:t xml:space="preserve">Tegevuste elluviija on Riigimetsa Majandamise Keskus. </w:t>
      </w:r>
    </w:p>
    <w:p w14:paraId="1F3A29F2" w14:textId="77777777" w:rsidR="007B0440" w:rsidRDefault="006F2EF1">
      <w:pPr>
        <w:spacing w:after="14" w:line="259" w:lineRule="auto"/>
        <w:ind w:left="5" w:firstLine="0"/>
        <w:jc w:val="left"/>
      </w:pPr>
      <w:r>
        <w:t xml:space="preserve"> </w:t>
      </w:r>
    </w:p>
    <w:p w14:paraId="1567F75E" w14:textId="77777777" w:rsidR="007B0440" w:rsidRDefault="006F2EF1">
      <w:pPr>
        <w:numPr>
          <w:ilvl w:val="0"/>
          <w:numId w:val="2"/>
        </w:numPr>
        <w:spacing w:after="2" w:line="259" w:lineRule="auto"/>
        <w:ind w:hanging="708"/>
        <w:jc w:val="left"/>
      </w:pPr>
      <w:r>
        <w:rPr>
          <w:b/>
        </w:rPr>
        <w:t xml:space="preserve">Projekti juhtrühm </w:t>
      </w:r>
    </w:p>
    <w:p w14:paraId="0689185F" w14:textId="6BBD1C60" w:rsidR="00126ACD" w:rsidRDefault="00126ACD" w:rsidP="00126ACD">
      <w:pPr>
        <w:pStyle w:val="Loendilik"/>
        <w:numPr>
          <w:ilvl w:val="1"/>
          <w:numId w:val="2"/>
        </w:numPr>
      </w:pPr>
      <w:r>
        <w:t>Elluviija moodustab projekti juhtrühma, mis koosneb elluviija, Kliimaministeeriumi, Keskkonnaameti, Keskkonnaagentuuri ja Regionaal- ja Põllumajandusministeeriumi esindajatest.</w:t>
      </w:r>
    </w:p>
    <w:p w14:paraId="47B75407" w14:textId="77777777" w:rsidR="007B0440" w:rsidRDefault="006F2EF1">
      <w:pPr>
        <w:numPr>
          <w:ilvl w:val="1"/>
          <w:numId w:val="2"/>
        </w:numPr>
        <w:ind w:hanging="708"/>
      </w:pPr>
      <w:r>
        <w:t xml:space="preserve">Projekti juhtrühma kaasatakse vaatlejana rakendusüksuse esindaja. </w:t>
      </w:r>
    </w:p>
    <w:p w14:paraId="5F1F728C" w14:textId="77777777" w:rsidR="007B0440" w:rsidRDefault="006F2EF1">
      <w:pPr>
        <w:numPr>
          <w:ilvl w:val="1"/>
          <w:numId w:val="2"/>
        </w:numPr>
        <w:ind w:hanging="708"/>
      </w:pPr>
      <w:r>
        <w:t xml:space="preserve">Projekti juhtrühm koordineerib projekti rakendamist, hindab projekti rakendamise edukust ning kinnitab projekti detailse tegevuskava, hankeplaanid, aastaeelarve ja edenemise aruanded. </w:t>
      </w:r>
    </w:p>
    <w:p w14:paraId="547A552D" w14:textId="77777777" w:rsidR="007B0440" w:rsidRDefault="006F2EF1">
      <w:pPr>
        <w:numPr>
          <w:ilvl w:val="1"/>
          <w:numId w:val="2"/>
        </w:numPr>
        <w:ind w:hanging="708"/>
      </w:pPr>
      <w:r>
        <w:t xml:space="preserve">Projekti elluviija ei osale projekti rakendamise edukuse hindamisel. </w:t>
      </w:r>
    </w:p>
    <w:p w14:paraId="742283E6" w14:textId="77777777" w:rsidR="007B0440" w:rsidRDefault="006F2EF1">
      <w:pPr>
        <w:numPr>
          <w:ilvl w:val="1"/>
          <w:numId w:val="2"/>
        </w:numPr>
        <w:ind w:hanging="708"/>
      </w:pPr>
      <w:r>
        <w:t xml:space="preserve">Projekti juhtrühma tööd korraldab elluviija. </w:t>
      </w:r>
    </w:p>
    <w:p w14:paraId="6B2B059D" w14:textId="3922E86B" w:rsidR="007B0440" w:rsidRDefault="006F2EF1">
      <w:pPr>
        <w:numPr>
          <w:ilvl w:val="1"/>
          <w:numId w:val="2"/>
        </w:numPr>
        <w:ind w:hanging="708"/>
      </w:pPr>
      <w:r>
        <w:t xml:space="preserve">Projekti </w:t>
      </w:r>
      <w:r w:rsidR="00126ACD">
        <w:t>juhtrühma juhib Riigimetsa Majandamise Keskus, kui projekti elluviija.</w:t>
      </w:r>
      <w:r>
        <w:t xml:space="preserve">. </w:t>
      </w:r>
    </w:p>
    <w:p w14:paraId="6C834A00" w14:textId="77777777" w:rsidR="007B0440" w:rsidRDefault="006F2EF1">
      <w:pPr>
        <w:numPr>
          <w:ilvl w:val="1"/>
          <w:numId w:val="2"/>
        </w:numPr>
        <w:ind w:hanging="708"/>
      </w:pPr>
      <w:r>
        <w:t xml:space="preserve">Projekti juhtrühmal on õigus eelarve piires eelarveridasid muuta, objekte juurde võtta ja ära jätta. </w:t>
      </w:r>
    </w:p>
    <w:p w14:paraId="11B6DB38" w14:textId="12EA7D65" w:rsidR="00F17A9B" w:rsidRDefault="00F17A9B" w:rsidP="005B203B">
      <w:pPr>
        <w:spacing w:after="0" w:line="240" w:lineRule="auto"/>
        <w:ind w:left="1410" w:hanging="702"/>
      </w:pPr>
      <w:r w:rsidRPr="00374A48">
        <w:t>6.</w:t>
      </w:r>
      <w:r w:rsidR="00126ACD">
        <w:t>8</w:t>
      </w:r>
      <w:r w:rsidRPr="00374A48">
        <w:t xml:space="preserve">. </w:t>
      </w:r>
      <w:r w:rsidR="005B203B">
        <w:tab/>
      </w:r>
      <w:r w:rsidR="005B203B">
        <w:tab/>
      </w:r>
      <w:r w:rsidRPr="00374A48">
        <w:t>Juhtrühm otsustab konsensuslikult, millised tegevused projektis ära tehakse, arvestades ühendmääruse §-s 7 nimetatud valikukriteeriume, samuti projekti eesmärke,</w:t>
      </w:r>
      <w:r w:rsidRPr="00374A48" w:rsidDel="00DC41D8">
        <w:t xml:space="preserve"> </w:t>
      </w:r>
      <w:r w:rsidRPr="00374A48">
        <w:t xml:space="preserve">kuluefektiivsust ja kulude abikõlblikkust. </w:t>
      </w:r>
    </w:p>
    <w:p w14:paraId="0C62A3EF" w14:textId="0BF548B7" w:rsidR="0014529D" w:rsidRDefault="0014529D" w:rsidP="005B203B">
      <w:pPr>
        <w:spacing w:after="0" w:line="240" w:lineRule="auto"/>
        <w:ind w:left="1410" w:hanging="702"/>
      </w:pPr>
      <w:r w:rsidRPr="00374A48">
        <w:rPr>
          <w:color w:val="242424"/>
        </w:rPr>
        <w:t>6.</w:t>
      </w:r>
      <w:r>
        <w:rPr>
          <w:color w:val="242424"/>
        </w:rPr>
        <w:t>9</w:t>
      </w:r>
      <w:r w:rsidRPr="00374A48">
        <w:rPr>
          <w:color w:val="242424"/>
        </w:rPr>
        <w:t>.</w:t>
      </w:r>
      <w:r>
        <w:rPr>
          <w:color w:val="242424"/>
        </w:rPr>
        <w:tab/>
      </w:r>
      <w:r>
        <w:rPr>
          <w:color w:val="242424"/>
        </w:rPr>
        <w:tab/>
      </w:r>
      <w:r w:rsidRPr="00374A48">
        <w:rPr>
          <w:color w:val="242424"/>
        </w:rPr>
        <w:t xml:space="preserve">Kui juhtrühm ei jõua konsensusele, langetab otsuse </w:t>
      </w:r>
      <w:r w:rsidRPr="00374A48">
        <w:t xml:space="preserve">arvestades ühendmääruse §-s 7 </w:t>
      </w:r>
      <w:r>
        <w:t xml:space="preserve"> </w:t>
      </w:r>
      <w:r w:rsidRPr="00374A48">
        <w:t xml:space="preserve">nimetatud valikukriteeriume </w:t>
      </w:r>
      <w:r w:rsidRPr="00374A48">
        <w:rPr>
          <w:color w:val="242424"/>
        </w:rPr>
        <w:t>Kliimaministeerium</w:t>
      </w:r>
    </w:p>
    <w:p w14:paraId="7CA74116" w14:textId="77777777" w:rsidR="0014529D" w:rsidRPr="00374A48" w:rsidRDefault="0014529D" w:rsidP="005B203B">
      <w:pPr>
        <w:spacing w:after="0" w:line="240" w:lineRule="auto"/>
        <w:ind w:left="1410" w:hanging="702"/>
      </w:pPr>
    </w:p>
    <w:p w14:paraId="7462C57B" w14:textId="5A389F24" w:rsidR="007B0440" w:rsidRDefault="005B203B">
      <w:pPr>
        <w:numPr>
          <w:ilvl w:val="0"/>
          <w:numId w:val="2"/>
        </w:numPr>
        <w:spacing w:after="2" w:line="259" w:lineRule="auto"/>
        <w:ind w:hanging="708"/>
        <w:jc w:val="left"/>
      </w:pPr>
      <w:r>
        <w:rPr>
          <w:color w:val="242424"/>
        </w:rPr>
        <w:t xml:space="preserve">  </w:t>
      </w:r>
      <w:r w:rsidR="006F2EF1">
        <w:rPr>
          <w:b/>
        </w:rPr>
        <w:t>Tegevuste abikõlblikkuse periood</w:t>
      </w:r>
      <w:r w:rsidR="006F2EF1">
        <w:rPr>
          <w:i/>
        </w:rPr>
        <w:t xml:space="preserve"> </w:t>
      </w:r>
    </w:p>
    <w:p w14:paraId="0C3EF0D4" w14:textId="77777777" w:rsidR="007B0440" w:rsidRDefault="006F2EF1">
      <w:pPr>
        <w:ind w:left="0"/>
      </w:pPr>
      <w:r>
        <w:t xml:space="preserve">Tegevuste abikõlblikkuse periood algab 1. jaanuaril 2022. aastal ning lõpeb 31. detsembril 2029. aastal. </w:t>
      </w:r>
    </w:p>
    <w:p w14:paraId="65A9B347" w14:textId="77777777" w:rsidR="007B0440" w:rsidRDefault="006F2EF1">
      <w:pPr>
        <w:spacing w:after="14" w:line="259" w:lineRule="auto"/>
        <w:ind w:left="5" w:firstLine="0"/>
        <w:jc w:val="left"/>
      </w:pPr>
      <w:r>
        <w:t xml:space="preserve"> </w:t>
      </w:r>
    </w:p>
    <w:p w14:paraId="3A4FA8D3" w14:textId="77777777" w:rsidR="007B0440" w:rsidRDefault="006F2EF1">
      <w:pPr>
        <w:numPr>
          <w:ilvl w:val="0"/>
          <w:numId w:val="2"/>
        </w:numPr>
        <w:spacing w:after="2" w:line="259" w:lineRule="auto"/>
        <w:ind w:hanging="708"/>
        <w:jc w:val="left"/>
      </w:pPr>
      <w:r>
        <w:rPr>
          <w:b/>
        </w:rPr>
        <w:t>Tegevuste eelarve</w:t>
      </w:r>
      <w:r>
        <w:rPr>
          <w:b/>
          <w:i/>
        </w:rPr>
        <w:t xml:space="preserve"> </w:t>
      </w:r>
    </w:p>
    <w:p w14:paraId="1D0C6E10" w14:textId="77777777" w:rsidR="007B0440" w:rsidRDefault="006F2EF1">
      <w:pPr>
        <w:numPr>
          <w:ilvl w:val="1"/>
          <w:numId w:val="2"/>
        </w:numPr>
        <w:ind w:hanging="708"/>
      </w:pPr>
      <w:r>
        <w:t xml:space="preserve">Toetust makstakse Ühtekuuluvusfondist. </w:t>
      </w:r>
    </w:p>
    <w:p w14:paraId="00E71343" w14:textId="77777777" w:rsidR="007B0440" w:rsidRDefault="006F2EF1">
      <w:pPr>
        <w:numPr>
          <w:ilvl w:val="1"/>
          <w:numId w:val="2"/>
        </w:numPr>
        <w:ind w:hanging="708"/>
      </w:pPr>
      <w:r>
        <w:t xml:space="preserve">Toetuse maksimaalne osakaal on 85% abikõlblikest kuludest ning projekti riikliku kaasfinantseerimise minimaalne osakaal on 15% abikõlblikest kuludest. </w:t>
      </w:r>
    </w:p>
    <w:p w14:paraId="3BDAB4B3" w14:textId="68C3F27D" w:rsidR="007B0440" w:rsidRDefault="006F2EF1">
      <w:pPr>
        <w:numPr>
          <w:ilvl w:val="1"/>
          <w:numId w:val="2"/>
        </w:numPr>
        <w:ind w:hanging="708"/>
      </w:pPr>
      <w:r>
        <w:t xml:space="preserve">Projekti kogueelarve on </w:t>
      </w:r>
      <w:bookmarkStart w:id="1" w:name="_Hlk196490650"/>
      <w:ins w:id="2" w:author="Eerika Purgel" w:date="2025-04-25T16:35:00Z" w16du:dateUtc="2025-04-25T13:35:00Z">
        <w:r w:rsidR="00A0741B" w:rsidRPr="001B53B9">
          <w:t>5</w:t>
        </w:r>
        <w:r w:rsidR="00A0741B">
          <w:t> </w:t>
        </w:r>
        <w:r w:rsidR="00A0741B" w:rsidRPr="001B53B9">
          <w:t>425</w:t>
        </w:r>
        <w:r w:rsidR="00A0741B">
          <w:t xml:space="preserve"> </w:t>
        </w:r>
        <w:r w:rsidR="00A0741B" w:rsidRPr="001B53B9">
          <w:t>882</w:t>
        </w:r>
        <w:r w:rsidR="00A0741B">
          <w:t>,00</w:t>
        </w:r>
      </w:ins>
      <w:del w:id="3" w:author="Eerika Purgel" w:date="2025-04-25T16:35:00Z" w16du:dateUtc="2025-04-25T13:35:00Z">
        <w:r w:rsidDel="00A0741B">
          <w:delText xml:space="preserve">4 705 882,00 </w:delText>
        </w:r>
      </w:del>
      <w:bookmarkEnd w:id="1"/>
      <w:r>
        <w:t xml:space="preserve">eurot, millest toetus on </w:t>
      </w:r>
      <w:bookmarkStart w:id="4" w:name="_Hlk196491006"/>
      <w:ins w:id="5" w:author="Eerika Purgel" w:date="2025-04-25T16:37:00Z" w16du:dateUtc="2025-04-25T13:37:00Z">
        <w:r w:rsidR="00A0741B">
          <w:t>4 611 999,70</w:t>
        </w:r>
      </w:ins>
      <w:del w:id="6" w:author="Eerika Purgel" w:date="2025-04-25T16:37:00Z" w16du:dateUtc="2025-04-25T13:37:00Z">
        <w:r w:rsidDel="00A0741B">
          <w:delText>3 999 999,70</w:delText>
        </w:r>
      </w:del>
      <w:r>
        <w:t xml:space="preserve"> </w:t>
      </w:r>
      <w:bookmarkEnd w:id="4"/>
      <w:r>
        <w:t xml:space="preserve">eurot ning riiklik kaasfinantseering </w:t>
      </w:r>
      <w:bookmarkStart w:id="7" w:name="_Hlk196489516"/>
      <w:ins w:id="8" w:author="Eerika Purgel" w:date="2025-04-25T16:37:00Z" w16du:dateUtc="2025-04-25T13:37:00Z">
        <w:r w:rsidR="00A0741B">
          <w:t>813 882,30</w:t>
        </w:r>
      </w:ins>
      <w:bookmarkEnd w:id="7"/>
      <w:del w:id="9" w:author="Eerika Purgel" w:date="2025-04-25T16:37:00Z" w16du:dateUtc="2025-04-25T13:37:00Z">
        <w:r w:rsidDel="00A0741B">
          <w:delText xml:space="preserve">705 882,30 </w:delText>
        </w:r>
      </w:del>
      <w:r>
        <w:t xml:space="preserve">eurot. Projekti tegevuste eelarve ja ajakava on lisas 2. </w:t>
      </w:r>
    </w:p>
    <w:p w14:paraId="50531C2E" w14:textId="77777777" w:rsidR="007B0440" w:rsidRDefault="006F2EF1">
      <w:pPr>
        <w:numPr>
          <w:ilvl w:val="1"/>
          <w:numId w:val="2"/>
        </w:numPr>
        <w:ind w:hanging="708"/>
      </w:pPr>
      <w:r>
        <w:t xml:space="preserve">Detailse iga-aastase eelarve lisas 2 toodud eelarve piires kinnitab projekti juhtrühm eelneva aasta 15. detsembriks. 2023 aasta eelarve kehtestatakse 90 päeva jooksul käesoleva käskkirja jõustumisest. </w:t>
      </w:r>
    </w:p>
    <w:p w14:paraId="1F6CFE42" w14:textId="77777777" w:rsidR="007B0440" w:rsidRDefault="006F2EF1">
      <w:pPr>
        <w:spacing w:after="14" w:line="259" w:lineRule="auto"/>
        <w:ind w:left="5" w:firstLine="0"/>
        <w:jc w:val="left"/>
      </w:pPr>
      <w:r>
        <w:t xml:space="preserve"> </w:t>
      </w:r>
    </w:p>
    <w:p w14:paraId="3362F2E2" w14:textId="77777777" w:rsidR="007B0440" w:rsidRDefault="006F2EF1">
      <w:pPr>
        <w:numPr>
          <w:ilvl w:val="0"/>
          <w:numId w:val="2"/>
        </w:numPr>
        <w:spacing w:after="2" w:line="259" w:lineRule="auto"/>
        <w:ind w:hanging="708"/>
        <w:jc w:val="left"/>
      </w:pPr>
      <w:r>
        <w:rPr>
          <w:b/>
        </w:rPr>
        <w:t>Kulude abikõlblikkus</w:t>
      </w:r>
      <w:r>
        <w:rPr>
          <w:i/>
        </w:rPr>
        <w:t xml:space="preserve"> </w:t>
      </w:r>
    </w:p>
    <w:p w14:paraId="760C97D3" w14:textId="77777777" w:rsidR="007B0440" w:rsidRDefault="006F2EF1">
      <w:pPr>
        <w:numPr>
          <w:ilvl w:val="1"/>
          <w:numId w:val="2"/>
        </w:numPr>
        <w:ind w:hanging="708"/>
      </w:pPr>
      <w:r>
        <w:lastRenderedPageBreak/>
        <w:t xml:space="preserve">Kulu on abikõlblik, kui see vastab Vabariigi Valitsuse 12. mai 2022. a määruse nr 55 „Perioodi 2021–2027 ühtekuuluvuspoliitika ja </w:t>
      </w:r>
      <w:proofErr w:type="spellStart"/>
      <w:r>
        <w:t>siseturvalisuspoliitika</w:t>
      </w:r>
      <w:proofErr w:type="spellEnd"/>
      <w:r>
        <w:t xml:space="preserve"> fondide rakenduskavade vahendite andmise ja kasutamise üldised tingimused“ (edaspidi </w:t>
      </w:r>
      <w:r>
        <w:rPr>
          <w:i/>
        </w:rPr>
        <w:t>ühendmäärus</w:t>
      </w:r>
      <w:r>
        <w:t xml:space="preserve">) §-dele 15, 16, ja 21 ning käesolevas käskkirjas sätestatud tingimustele. </w:t>
      </w:r>
    </w:p>
    <w:p w14:paraId="5C295DAE" w14:textId="77777777" w:rsidR="007B0440" w:rsidRDefault="006F2EF1">
      <w:pPr>
        <w:numPr>
          <w:ilvl w:val="1"/>
          <w:numId w:val="2"/>
        </w:numPr>
        <w:ind w:hanging="708"/>
      </w:pPr>
      <w:r>
        <w:t xml:space="preserve">Abikõlblikud on järgmised projekti kulud, mis on otseselt vajalikud projekti punktis 3 nimetatud tegevuste elluviimisel ja meetme tulemuste ning projekti eesmärkide ja tulemuste saavutamiseks: </w:t>
      </w:r>
    </w:p>
    <w:p w14:paraId="39FBC8EF" w14:textId="77777777" w:rsidR="007B0440" w:rsidRDefault="006F2EF1">
      <w:pPr>
        <w:numPr>
          <w:ilvl w:val="2"/>
          <w:numId w:val="2"/>
        </w:numPr>
        <w:ind w:hanging="708"/>
      </w:pPr>
      <w:r>
        <w:t>mitteheas seisundis veekogumite tervendamiseks</w:t>
      </w:r>
      <w:r>
        <w:rPr>
          <w:b/>
        </w:rPr>
        <w:t xml:space="preserve"> </w:t>
      </w:r>
      <w:r>
        <w:t xml:space="preserve">tehtavad otsesed kulud, muuhulgas uuringud ja maa soetamise kulud; </w:t>
      </w:r>
    </w:p>
    <w:p w14:paraId="0B5841CF" w14:textId="77777777" w:rsidR="007B0440" w:rsidRDefault="006F2EF1">
      <w:pPr>
        <w:numPr>
          <w:ilvl w:val="2"/>
          <w:numId w:val="2"/>
        </w:numPr>
        <w:ind w:hanging="708"/>
      </w:pPr>
      <w:r>
        <w:t xml:space="preserve">seirega seotud kulud. </w:t>
      </w:r>
    </w:p>
    <w:p w14:paraId="53E15287" w14:textId="77777777" w:rsidR="007B0440" w:rsidRDefault="006F2EF1">
      <w:pPr>
        <w:numPr>
          <w:ilvl w:val="2"/>
          <w:numId w:val="2"/>
        </w:numPr>
        <w:ind w:hanging="708"/>
      </w:pPr>
      <w:r>
        <w:t xml:space="preserve">riigilõivud; </w:t>
      </w:r>
    </w:p>
    <w:p w14:paraId="0627E4F4" w14:textId="77777777" w:rsidR="007B0440" w:rsidRDefault="006F2EF1">
      <w:pPr>
        <w:numPr>
          <w:ilvl w:val="2"/>
          <w:numId w:val="2"/>
        </w:numPr>
        <w:ind w:hanging="708"/>
      </w:pPr>
      <w:r>
        <w:t xml:space="preserve">juriidilise nõustamise kulud ja notaritasud, mis on otseselt seotud korrastatud objektide tööga; </w:t>
      </w:r>
    </w:p>
    <w:p w14:paraId="43872B4C" w14:textId="77777777" w:rsidR="007B0440" w:rsidRDefault="006F2EF1">
      <w:pPr>
        <w:numPr>
          <w:ilvl w:val="2"/>
          <w:numId w:val="2"/>
        </w:numPr>
        <w:ind w:hanging="708"/>
      </w:pPr>
      <w:r>
        <w:t xml:space="preserve">teadusliku-, tehnilise-või finantsekspertiisi kulud; </w:t>
      </w:r>
    </w:p>
    <w:p w14:paraId="3394E777" w14:textId="77777777" w:rsidR="007B0440" w:rsidRDefault="006F2EF1">
      <w:pPr>
        <w:numPr>
          <w:ilvl w:val="2"/>
          <w:numId w:val="2"/>
        </w:numPr>
        <w:ind w:hanging="708"/>
      </w:pPr>
      <w:r>
        <w:t xml:space="preserve">keskkonnamõju hindamise ja omanikujärelevalve kulud; </w:t>
      </w:r>
    </w:p>
    <w:p w14:paraId="7280866F" w14:textId="77777777" w:rsidR="007B0440" w:rsidRDefault="006F2EF1">
      <w:pPr>
        <w:numPr>
          <w:ilvl w:val="2"/>
          <w:numId w:val="2"/>
        </w:numPr>
        <w:ind w:hanging="708"/>
      </w:pPr>
      <w:r>
        <w:t xml:space="preserve">kuni 5% ulatuses projekti abikõlblikest kuludest otseste tegevustega seonduvate töövahendite soetamise kulud; </w:t>
      </w:r>
    </w:p>
    <w:p w14:paraId="47B25818" w14:textId="77777777" w:rsidR="007B0440" w:rsidRDefault="006F2EF1">
      <w:pPr>
        <w:numPr>
          <w:ilvl w:val="2"/>
          <w:numId w:val="2"/>
        </w:numPr>
        <w:ind w:hanging="708"/>
      </w:pPr>
      <w:r>
        <w:t xml:space="preserve">arvutite/seadmete riist- ja tarkvara ostmise kulud, mis on otseselt seotud korrastatud objektide tööga; </w:t>
      </w:r>
    </w:p>
    <w:p w14:paraId="1FEA6FA8" w14:textId="77777777" w:rsidR="007B0440" w:rsidRDefault="006F2EF1">
      <w:pPr>
        <w:numPr>
          <w:ilvl w:val="2"/>
          <w:numId w:val="2"/>
        </w:numPr>
        <w:ind w:hanging="708"/>
      </w:pPr>
      <w:r>
        <w:t xml:space="preserve">juhendmaterjalide koostamise kulud; </w:t>
      </w:r>
    </w:p>
    <w:p w14:paraId="7FCA38D3" w14:textId="77777777" w:rsidR="007B0440" w:rsidRDefault="006F2EF1">
      <w:pPr>
        <w:numPr>
          <w:ilvl w:val="2"/>
          <w:numId w:val="2"/>
        </w:numPr>
        <w:ind w:hanging="708"/>
      </w:pPr>
      <w:r>
        <w:t xml:space="preserve">struktuuritoetuse kasutamisega seotud teavitamise kulud; </w:t>
      </w:r>
    </w:p>
    <w:p w14:paraId="0BF2EAB8" w14:textId="77777777" w:rsidR="007B0440" w:rsidRDefault="006F2EF1">
      <w:pPr>
        <w:numPr>
          <w:ilvl w:val="2"/>
          <w:numId w:val="2"/>
        </w:numPr>
        <w:ind w:hanging="708"/>
      </w:pPr>
      <w:r>
        <w:t xml:space="preserve">käibemaks juhul, kui see ei ole käibemaksuseaduse alusel tagasi saadav; </w:t>
      </w:r>
    </w:p>
    <w:p w14:paraId="01235643" w14:textId="77777777" w:rsidR="007B0440" w:rsidRDefault="006F2EF1">
      <w:pPr>
        <w:numPr>
          <w:ilvl w:val="1"/>
          <w:numId w:val="2"/>
        </w:numPr>
        <w:ind w:hanging="708"/>
      </w:pPr>
      <w:r>
        <w:t xml:space="preserve">Projekti kaudsed kulud, mis on nimetatud ühendmääruses § 21 lõikes 4 kokku 15 protsendi ulatuses projekti otseste personalikulude maksumusest, on abikõlblikud. </w:t>
      </w:r>
    </w:p>
    <w:p w14:paraId="43B0EB68" w14:textId="77777777" w:rsidR="007B0440" w:rsidRDefault="006F2EF1">
      <w:pPr>
        <w:numPr>
          <w:ilvl w:val="1"/>
          <w:numId w:val="2"/>
        </w:numPr>
        <w:ind w:hanging="708"/>
      </w:pPr>
      <w:r>
        <w:t xml:space="preserve">Abikõlblikud ei ole: </w:t>
      </w:r>
    </w:p>
    <w:p w14:paraId="7543CEEB" w14:textId="77777777" w:rsidR="007B0440" w:rsidRDefault="006F2EF1">
      <w:pPr>
        <w:numPr>
          <w:ilvl w:val="2"/>
          <w:numId w:val="2"/>
        </w:numPr>
        <w:ind w:hanging="708"/>
      </w:pPr>
      <w:r>
        <w:t xml:space="preserve">ühendmääruse §-s 17 nimetatud kulud; </w:t>
      </w:r>
    </w:p>
    <w:p w14:paraId="45660661" w14:textId="77777777" w:rsidR="007B0440" w:rsidRDefault="006F2EF1">
      <w:pPr>
        <w:numPr>
          <w:ilvl w:val="2"/>
          <w:numId w:val="2"/>
        </w:numPr>
        <w:ind w:hanging="708"/>
      </w:pPr>
      <w:r>
        <w:t xml:space="preserve">üldkulud tegelike kulude alusel; </w:t>
      </w:r>
    </w:p>
    <w:p w14:paraId="760F9E90" w14:textId="77777777" w:rsidR="007B0440" w:rsidRDefault="006F2EF1">
      <w:pPr>
        <w:numPr>
          <w:ilvl w:val="2"/>
          <w:numId w:val="2"/>
        </w:numPr>
        <w:ind w:hanging="708"/>
      </w:pPr>
      <w:r>
        <w:t xml:space="preserve">kasutatud seadme ostmise kulud; </w:t>
      </w:r>
    </w:p>
    <w:p w14:paraId="5042E6A8" w14:textId="77777777" w:rsidR="007B0440" w:rsidRDefault="006F2EF1">
      <w:pPr>
        <w:numPr>
          <w:ilvl w:val="2"/>
          <w:numId w:val="2"/>
        </w:numPr>
        <w:ind w:hanging="708"/>
      </w:pPr>
      <w:r>
        <w:t xml:space="preserve">paisjärvest sette eemaldamine, kui projektiga ei parandata kalade rändetingimusi ning kui see pole projekti eesmärgi täitmiseks vajalik ning kui seejuures setet ei võeta põllumajanduslikult või muul moel kasutusse. </w:t>
      </w:r>
    </w:p>
    <w:p w14:paraId="3197AE0C" w14:textId="77777777" w:rsidR="007B0440" w:rsidRDefault="006F2EF1">
      <w:pPr>
        <w:spacing w:after="14" w:line="259" w:lineRule="auto"/>
        <w:ind w:left="5" w:firstLine="0"/>
        <w:jc w:val="left"/>
      </w:pPr>
      <w:r>
        <w:t xml:space="preserve"> </w:t>
      </w:r>
    </w:p>
    <w:p w14:paraId="22FCD53B" w14:textId="77777777" w:rsidR="007B0440" w:rsidRDefault="006F2EF1">
      <w:pPr>
        <w:numPr>
          <w:ilvl w:val="0"/>
          <w:numId w:val="2"/>
        </w:numPr>
        <w:spacing w:after="2" w:line="259" w:lineRule="auto"/>
        <w:ind w:hanging="708"/>
        <w:jc w:val="left"/>
      </w:pPr>
      <w:r>
        <w:rPr>
          <w:b/>
        </w:rPr>
        <w:t>Toetuse maksmise tingimused ja kord</w:t>
      </w:r>
      <w:r>
        <w:rPr>
          <w:i/>
        </w:rPr>
        <w:t xml:space="preserve"> </w:t>
      </w:r>
    </w:p>
    <w:p w14:paraId="588D0E3A" w14:textId="77777777" w:rsidR="007B0440" w:rsidRDefault="006F2EF1">
      <w:pPr>
        <w:numPr>
          <w:ilvl w:val="1"/>
          <w:numId w:val="2"/>
        </w:numPr>
        <w:ind w:hanging="708"/>
      </w:pPr>
      <w:r>
        <w:t xml:space="preserve">Toetust makstakse abikõlbliku kulu hüvitamiseks ühendmääruse 6. peatükis sätestatud tingimustel ja korras. </w:t>
      </w:r>
    </w:p>
    <w:p w14:paraId="3667A016" w14:textId="77777777" w:rsidR="007B0440" w:rsidRDefault="006F2EF1">
      <w:pPr>
        <w:numPr>
          <w:ilvl w:val="1"/>
          <w:numId w:val="2"/>
        </w:numPr>
        <w:ind w:hanging="708"/>
      </w:pPr>
      <w:r>
        <w:t xml:space="preserve">Toetust makstakse tegelike kulude alusel ühendmääruse § 27 lõikes 1 ja § 28 lõikes 3 nimetatud tingimustel. Kaudseid kulusid makstakse lihtsustatud kulude alusel. </w:t>
      </w:r>
    </w:p>
    <w:p w14:paraId="40753DBD" w14:textId="77777777" w:rsidR="007B0440" w:rsidRDefault="006F2EF1">
      <w:pPr>
        <w:numPr>
          <w:ilvl w:val="1"/>
          <w:numId w:val="2"/>
        </w:numPr>
        <w:ind w:hanging="708"/>
      </w:pPr>
      <w:r>
        <w:t xml:space="preserve">Elluviija esitab maksetaotluse e-toetuse keskkonnas ja lisab sellele järgmised projektis tehtud kuludega seotud dokumendid: </w:t>
      </w:r>
    </w:p>
    <w:p w14:paraId="6CCE5C04" w14:textId="77777777" w:rsidR="007B0440" w:rsidRDefault="006F2EF1">
      <w:pPr>
        <w:numPr>
          <w:ilvl w:val="2"/>
          <w:numId w:val="2"/>
        </w:numPr>
        <w:ind w:hanging="708"/>
      </w:pPr>
      <w:r>
        <w:t>projekti raames sõlmitud hankelepingud, muud dokumendid ning teenuse osutamise lepingud ja töölepingud,</w:t>
      </w:r>
      <w:r>
        <w:rPr>
          <w:color w:val="202020"/>
        </w:rPr>
        <w:t xml:space="preserve"> kui see ei ole rakendusüksusele eelnevalt esitatud;</w:t>
      </w:r>
      <w:r>
        <w:t xml:space="preserve"> </w:t>
      </w:r>
    </w:p>
    <w:p w14:paraId="43ACF5EC" w14:textId="77777777" w:rsidR="007B0440" w:rsidRDefault="006F2EF1">
      <w:pPr>
        <w:numPr>
          <w:ilvl w:val="2"/>
          <w:numId w:val="2"/>
        </w:numPr>
        <w:spacing w:after="10"/>
        <w:ind w:hanging="708"/>
      </w:pPr>
      <w:r>
        <w:rPr>
          <w:color w:val="202020"/>
        </w:rPr>
        <w:t xml:space="preserve">lepingu muudatused, </w:t>
      </w:r>
      <w:r>
        <w:t>lepingukohase reservi kasutamist õigustav dokument</w:t>
      </w:r>
      <w:r>
        <w:rPr>
          <w:color w:val="202020"/>
        </w:rPr>
        <w:t xml:space="preserve"> ja õiguskaitsevahendite kasutamise teavitused, kui lepingut on täidetud algselt kokkulepitust erinevalt;</w:t>
      </w:r>
      <w:r>
        <w:t xml:space="preserve"> </w:t>
      </w:r>
    </w:p>
    <w:p w14:paraId="5D632AEF" w14:textId="77777777" w:rsidR="007B0440" w:rsidRDefault="006F2EF1">
      <w:pPr>
        <w:numPr>
          <w:ilvl w:val="2"/>
          <w:numId w:val="2"/>
        </w:numPr>
        <w:spacing w:after="10"/>
        <w:ind w:hanging="708"/>
      </w:pPr>
      <w:r>
        <w:rPr>
          <w:color w:val="202020"/>
        </w:rPr>
        <w:t xml:space="preserve">arve või muu raamatupidamisdokument; </w:t>
      </w:r>
    </w:p>
    <w:p w14:paraId="4073089D" w14:textId="77777777" w:rsidR="007B0440" w:rsidRDefault="006F2EF1">
      <w:pPr>
        <w:numPr>
          <w:ilvl w:val="2"/>
          <w:numId w:val="2"/>
        </w:numPr>
        <w:spacing w:after="10"/>
        <w:ind w:hanging="708"/>
      </w:pPr>
      <w:r>
        <w:rPr>
          <w:color w:val="202020"/>
        </w:rPr>
        <w:t>asjade, teenuste või ehitustööde üleandmist ja vastuvõtmist tõendava dokumendi koopia;</w:t>
      </w:r>
      <w:r>
        <w:t xml:space="preserve"> </w:t>
      </w:r>
    </w:p>
    <w:p w14:paraId="181E3732" w14:textId="77777777" w:rsidR="007B0440" w:rsidRDefault="006F2EF1">
      <w:pPr>
        <w:numPr>
          <w:ilvl w:val="2"/>
          <w:numId w:val="2"/>
        </w:numPr>
        <w:spacing w:after="10"/>
        <w:ind w:hanging="708"/>
      </w:pPr>
      <w:r>
        <w:rPr>
          <w:color w:val="202020"/>
        </w:rPr>
        <w:t>garantii, kindlustuse või täitmistagatise dokument, kui neid nõutakse lepingus.</w:t>
      </w:r>
      <w:r>
        <w:t xml:space="preserve"> </w:t>
      </w:r>
    </w:p>
    <w:p w14:paraId="5A382991" w14:textId="77777777" w:rsidR="007B0440" w:rsidRDefault="006F2EF1">
      <w:pPr>
        <w:numPr>
          <w:ilvl w:val="1"/>
          <w:numId w:val="2"/>
        </w:numPr>
        <w:ind w:hanging="708"/>
      </w:pPr>
      <w:r>
        <w:t xml:space="preserve">Elluviija esitab riigihanke korraldamist tõendavad dokumendid, kui riigihange ei ole läbi viidud riigihangete registris ja hankelepingu abikõlblike kulude summa ilma käibemaksuta on võrdne 20 000 euroga või sellest suurem. </w:t>
      </w:r>
    </w:p>
    <w:p w14:paraId="379F868E" w14:textId="77777777" w:rsidR="007B0440" w:rsidRDefault="006F2EF1">
      <w:pPr>
        <w:numPr>
          <w:ilvl w:val="1"/>
          <w:numId w:val="2"/>
        </w:numPr>
        <w:ind w:hanging="708"/>
      </w:pPr>
      <w:r>
        <w:lastRenderedPageBreak/>
        <w:t xml:space="preserve">Maksetaotlus esitatakse kord kuus kulude kohta, mille maksumus ületab 60 000 eurot, ja muudel juhtudel vähemalt kord kvartalis. </w:t>
      </w:r>
    </w:p>
    <w:p w14:paraId="7DF9B81E" w14:textId="77777777" w:rsidR="007B0440" w:rsidRDefault="006F2EF1">
      <w:pPr>
        <w:numPr>
          <w:ilvl w:val="1"/>
          <w:numId w:val="2"/>
        </w:numPr>
        <w:ind w:hanging="708"/>
      </w:pPr>
      <w:r>
        <w:t xml:space="preserve">Rakendusüksus kontrollib 30 päeva jooksul maksetaotluse ja sellele lisatud dokumentide nõuetele vastavust, kulude abikõlblikkust ning vastavust käesolevas käskkirjas toodud tingimustele. Puuduste korral määrab rakendusüksus elluviijale tähtaja nende kõrvaldamiseks. Menetlusaeg pikeneb aja võrra, mis kulub elluviijal puuduste kõrvaldamiseks. </w:t>
      </w:r>
    </w:p>
    <w:p w14:paraId="7019627D" w14:textId="188C126E" w:rsidR="007B0440" w:rsidRDefault="007B0440">
      <w:pPr>
        <w:numPr>
          <w:ilvl w:val="1"/>
          <w:numId w:val="2"/>
        </w:numPr>
        <w:ind w:hanging="708"/>
      </w:pPr>
    </w:p>
    <w:p w14:paraId="18E43E8A" w14:textId="50ABB95C" w:rsidR="007B0440" w:rsidRDefault="006D026E">
      <w:pPr>
        <w:spacing w:after="14" w:line="259" w:lineRule="auto"/>
        <w:ind w:left="38" w:firstLine="0"/>
        <w:jc w:val="left"/>
      </w:pPr>
      <w:r>
        <w:t xml:space="preserve">Viimane maksetaotlus </w:t>
      </w:r>
      <w:r w:rsidR="008D1DDE" w:rsidRPr="00987982">
        <w:t xml:space="preserve">esitatakse peale </w:t>
      </w:r>
      <w:r w:rsidR="008D1DDE" w:rsidRPr="00987982">
        <w:rPr>
          <w:color w:val="202020"/>
        </w:rPr>
        <w:t xml:space="preserve">toetuse saamisega seotud tingimuste ja kohustuste täitmist </w:t>
      </w:r>
      <w:r w:rsidR="008D1DDE" w:rsidRPr="00987982">
        <w:t>koos projekti lõpparuandega või pärast projekti lõpparuande esitamist kuid mitte hiljem kui 31. detsembril 2029. Lõppmakse tehakse pärast seda, kui rakendusüksus on lõpparuande kinnitanud. Ühendmääruse § 26 lg 1 kohaselt makstakse toetust kuni 31.märtsini 2030.a</w:t>
      </w:r>
    </w:p>
    <w:p w14:paraId="073FE19E" w14:textId="77777777" w:rsidR="007B0440" w:rsidRDefault="006F2EF1">
      <w:pPr>
        <w:numPr>
          <w:ilvl w:val="0"/>
          <w:numId w:val="2"/>
        </w:numPr>
        <w:spacing w:after="2" w:line="259" w:lineRule="auto"/>
        <w:ind w:hanging="708"/>
        <w:jc w:val="left"/>
      </w:pPr>
      <w:r>
        <w:rPr>
          <w:b/>
        </w:rPr>
        <w:t>Elluviija kohustused</w:t>
      </w:r>
      <w:r>
        <w:rPr>
          <w:i/>
        </w:rPr>
        <w:t xml:space="preserve"> </w:t>
      </w:r>
    </w:p>
    <w:p w14:paraId="38BF27B1" w14:textId="77777777" w:rsidR="007B0440" w:rsidRDefault="006F2EF1">
      <w:pPr>
        <w:numPr>
          <w:ilvl w:val="1"/>
          <w:numId w:val="2"/>
        </w:numPr>
        <w:spacing w:after="10"/>
        <w:ind w:hanging="708"/>
      </w:pPr>
      <w:r>
        <w:t>Elluviijale</w:t>
      </w:r>
      <w:r>
        <w:rPr>
          <w:color w:val="202020"/>
        </w:rPr>
        <w:t xml:space="preserve"> kohaldatakse toetuse saaja kohta ühendmääruses sätestatut. </w:t>
      </w:r>
    </w:p>
    <w:p w14:paraId="18627B1C" w14:textId="66F2EF7D" w:rsidR="007B0440" w:rsidRDefault="006F2EF1">
      <w:pPr>
        <w:numPr>
          <w:ilvl w:val="1"/>
          <w:numId w:val="2"/>
        </w:numPr>
        <w:ind w:hanging="708"/>
      </w:pPr>
      <w:r>
        <w:t xml:space="preserve">Tulenevalt Euroopa Parlamendi ja nõukogu 24. juuni 2021 määruse (EL) 2021/1060 artikli 73 punktist j tuleb taristule, mille eluiga on vähemalt viis aastat, tagada kliimakindlus. </w:t>
      </w:r>
    </w:p>
    <w:p w14:paraId="1519916E" w14:textId="10DA6BED" w:rsidR="007B0440" w:rsidRDefault="006F2EF1">
      <w:pPr>
        <w:numPr>
          <w:ilvl w:val="1"/>
          <w:numId w:val="2"/>
        </w:numPr>
        <w:ind w:hanging="708"/>
      </w:pPr>
      <w:r>
        <w:t xml:space="preserve">Elluviija esitab rakendusüksusele info projekti kavandatavate, elluviidavate või lõpetatud riigihangete ja maksete kohta igal aastal 15. </w:t>
      </w:r>
      <w:r w:rsidR="00AA42A2">
        <w:t>jaanuariks</w:t>
      </w:r>
      <w:r>
        <w:t xml:space="preserve"> ja 1. juuliks. </w:t>
      </w:r>
    </w:p>
    <w:p w14:paraId="10ECDB8A" w14:textId="77777777" w:rsidR="007B0440" w:rsidRDefault="006F2EF1">
      <w:pPr>
        <w:numPr>
          <w:ilvl w:val="1"/>
          <w:numId w:val="2"/>
        </w:numPr>
        <w:ind w:hanging="708"/>
      </w:pPr>
      <w:r>
        <w:t xml:space="preserve">Elluviija tagab projekti väljundite ja tulemuse säilimise ning sihipärase kasutamise üldjuhul pärast projekti lõppmakse tegemist vähemalt 5 aasta jooksul. </w:t>
      </w:r>
    </w:p>
    <w:p w14:paraId="69AF07E9" w14:textId="77777777" w:rsidR="007B0440" w:rsidRDefault="006F2EF1">
      <w:pPr>
        <w:numPr>
          <w:ilvl w:val="1"/>
          <w:numId w:val="2"/>
        </w:numPr>
        <w:ind w:hanging="708"/>
      </w:pPr>
      <w:r>
        <w:t xml:space="preserve">Elluviija kaasab järvede tervendamiseks tehtavate tööde planeerimisel asjakohase teadlase. </w:t>
      </w:r>
    </w:p>
    <w:p w14:paraId="7ACF5A1F" w14:textId="77777777" w:rsidR="007B0440" w:rsidRDefault="006F2EF1">
      <w:pPr>
        <w:numPr>
          <w:ilvl w:val="1"/>
          <w:numId w:val="2"/>
        </w:numPr>
        <w:ind w:hanging="708"/>
      </w:pPr>
      <w:r>
        <w:t xml:space="preserve">Elluviija arvestab tööde tegemisel ringmajanduse põhimõtetega. </w:t>
      </w:r>
    </w:p>
    <w:p w14:paraId="7FC1475A" w14:textId="77777777" w:rsidR="007B0440" w:rsidRDefault="006F2EF1">
      <w:pPr>
        <w:spacing w:after="14" w:line="259" w:lineRule="auto"/>
        <w:ind w:left="5" w:firstLine="0"/>
        <w:jc w:val="left"/>
      </w:pPr>
      <w:r>
        <w:t xml:space="preserve"> </w:t>
      </w:r>
    </w:p>
    <w:p w14:paraId="34DB3DB5" w14:textId="77777777" w:rsidR="007B0440" w:rsidRDefault="006F2EF1">
      <w:pPr>
        <w:numPr>
          <w:ilvl w:val="0"/>
          <w:numId w:val="2"/>
        </w:numPr>
        <w:spacing w:after="2" w:line="259" w:lineRule="auto"/>
        <w:ind w:hanging="708"/>
        <w:jc w:val="left"/>
      </w:pPr>
      <w:r>
        <w:rPr>
          <w:b/>
        </w:rPr>
        <w:t xml:space="preserve">Riigihangete läbiviimise nõustamine ja kontrollimine </w:t>
      </w:r>
    </w:p>
    <w:p w14:paraId="59DB25E3" w14:textId="77777777" w:rsidR="007B0440" w:rsidRDefault="006F2EF1">
      <w:pPr>
        <w:numPr>
          <w:ilvl w:val="1"/>
          <w:numId w:val="2"/>
        </w:numPr>
        <w:ind w:hanging="708"/>
      </w:pPr>
      <w:r>
        <w:t xml:space="preserve">Elluviijal on õigus saada rakendusüksuselt riigihangete läbiviimiseks nõustamist. </w:t>
      </w:r>
    </w:p>
    <w:p w14:paraId="47496D33" w14:textId="77777777" w:rsidR="007B0440" w:rsidRDefault="006F2EF1">
      <w:pPr>
        <w:numPr>
          <w:ilvl w:val="1"/>
          <w:numId w:val="2"/>
        </w:numPr>
        <w:ind w:hanging="708"/>
      </w:pPr>
      <w:r>
        <w:t xml:space="preserve">Elluviija lisab riigihangete registris rakendusüksuse töötaja riigihanke juurde vaatlejaks. </w:t>
      </w:r>
    </w:p>
    <w:p w14:paraId="66EF2168" w14:textId="77777777" w:rsidR="007B0440" w:rsidRDefault="006F2EF1">
      <w:pPr>
        <w:numPr>
          <w:ilvl w:val="1"/>
          <w:numId w:val="2"/>
        </w:numPr>
        <w:ind w:hanging="708"/>
      </w:pPr>
      <w:r>
        <w:t xml:space="preserve">Elluviija teavitab rakendusüksust viivitamata hankelepingu sõlmimisest ja teeb rakendusüksusele sõlmitud hankelepingu kättesaadavaks. </w:t>
      </w:r>
    </w:p>
    <w:p w14:paraId="7EE1717D" w14:textId="77777777" w:rsidR="007B0440" w:rsidRDefault="006F2EF1">
      <w:pPr>
        <w:numPr>
          <w:ilvl w:val="1"/>
          <w:numId w:val="2"/>
        </w:numPr>
        <w:ind w:hanging="708"/>
      </w:pPr>
      <w:r>
        <w:t xml:space="preserve">Elluviija esitab rakendusüksusele teabe hankelepingu muudatuste ja selle põhjenduste kohta. </w:t>
      </w:r>
    </w:p>
    <w:p w14:paraId="29CBB907" w14:textId="77777777" w:rsidR="007B0440" w:rsidRDefault="006F2EF1">
      <w:pPr>
        <w:spacing w:after="14" w:line="259" w:lineRule="auto"/>
        <w:ind w:left="5" w:firstLine="0"/>
        <w:jc w:val="left"/>
      </w:pPr>
      <w:r>
        <w:t xml:space="preserve"> </w:t>
      </w:r>
    </w:p>
    <w:p w14:paraId="07861BAF" w14:textId="77777777" w:rsidR="007B0440" w:rsidRDefault="006F2EF1">
      <w:pPr>
        <w:numPr>
          <w:ilvl w:val="0"/>
          <w:numId w:val="2"/>
        </w:numPr>
        <w:spacing w:after="2" w:line="259" w:lineRule="auto"/>
        <w:ind w:hanging="708"/>
        <w:jc w:val="left"/>
      </w:pPr>
      <w:r>
        <w:rPr>
          <w:b/>
        </w:rPr>
        <w:t xml:space="preserve">Tegevuste elluviimise seire </w:t>
      </w:r>
    </w:p>
    <w:p w14:paraId="3EE0CFC2" w14:textId="77777777" w:rsidR="007B0440" w:rsidRDefault="006F2EF1">
      <w:pPr>
        <w:numPr>
          <w:ilvl w:val="1"/>
          <w:numId w:val="2"/>
        </w:numPr>
        <w:ind w:hanging="708"/>
      </w:pPr>
      <w:r>
        <w:t xml:space="preserve">Projekti elluviija esitab rakendusüksusele vahe- ja lõpparuande e-toetuse keskkonna kaudu. </w:t>
      </w:r>
    </w:p>
    <w:p w14:paraId="518F0E62" w14:textId="77777777" w:rsidR="007B0440" w:rsidRDefault="006F2EF1">
      <w:pPr>
        <w:numPr>
          <w:ilvl w:val="1"/>
          <w:numId w:val="2"/>
        </w:numPr>
        <w:spacing w:after="1" w:line="240" w:lineRule="auto"/>
        <w:ind w:hanging="708"/>
      </w:pPr>
      <w:r>
        <w:t xml:space="preserve">Projekti vahearuanne sisaldab vähemalt projekti aruandlusperioodi tegevuste ülevaadet, teavet väljund- ning tulemusnäitaja saavutamise kohta ning hinnangut väljund- ning tulemusnäitaja 2024. ja 2029. a sihttasemete saavutamise võimalikkuse kohta. </w:t>
      </w:r>
    </w:p>
    <w:p w14:paraId="78279552" w14:textId="77777777" w:rsidR="007B0440" w:rsidRDefault="006F2EF1">
      <w:pPr>
        <w:numPr>
          <w:ilvl w:val="1"/>
          <w:numId w:val="2"/>
        </w:numPr>
        <w:ind w:hanging="708"/>
      </w:pPr>
      <w:r>
        <w:t xml:space="preserve">Projekti elluviija esitab projekti vahearuande projekti iga rakendamise aasta kohta hiljemalt sama aasta 31.detsembriks. Rakendusüksuse nõudmisel tihemini. </w:t>
      </w:r>
    </w:p>
    <w:p w14:paraId="2198752F" w14:textId="77777777" w:rsidR="007B0440" w:rsidRDefault="006F2EF1">
      <w:pPr>
        <w:numPr>
          <w:ilvl w:val="1"/>
          <w:numId w:val="2"/>
        </w:numPr>
        <w:ind w:hanging="708"/>
      </w:pPr>
      <w:r>
        <w:t xml:space="preserve">Projekti lõpparuanne sisaldab vähemalt kogu projekti kõigi tegevuste ülevaadet ja teavet projekti väljund- ning tulemusnäitaja saavutamise kohta. Lõpparuandes kirjeldab projekti elluviija „Eesti 2035“ aluspõhimõtete ja sihtidega seotud horisontaalsete põhimõtete edendamiseks ellu viidud tegevusi ja tegevuste tulemusi. </w:t>
      </w:r>
    </w:p>
    <w:p w14:paraId="70D4526E" w14:textId="77777777" w:rsidR="007B0440" w:rsidRDefault="006F2EF1">
      <w:pPr>
        <w:numPr>
          <w:ilvl w:val="1"/>
          <w:numId w:val="2"/>
        </w:numPr>
        <w:ind w:hanging="708"/>
      </w:pPr>
      <w:r>
        <w:t xml:space="preserve">Vahe- ja lõpparuandes tuuakse välja Vabariigi Valitsuse 12.05.2022 määruses nr 54: „Perioodi 2021–2027 ühtekuuluvus- ja </w:t>
      </w:r>
      <w:proofErr w:type="spellStart"/>
      <w:r>
        <w:t>siseturvalisuspoliitika</w:t>
      </w:r>
      <w:proofErr w:type="spellEnd"/>
      <w:r>
        <w:t xml:space="preserve"> fondide vahendite andmisest avalikkuse teavitamine“ sätestatud info teavitusnõude täitmiseks tehtud tegevuste kohta.</w:t>
      </w:r>
      <w:r>
        <w:rPr>
          <w:b/>
        </w:rPr>
        <w:t xml:space="preserve"> </w:t>
      </w:r>
    </w:p>
    <w:p w14:paraId="1C6B354F" w14:textId="266B0A96" w:rsidR="007B0440" w:rsidRDefault="00BE0B31">
      <w:pPr>
        <w:numPr>
          <w:ilvl w:val="1"/>
          <w:numId w:val="2"/>
        </w:numPr>
        <w:ind w:hanging="708"/>
      </w:pPr>
      <w:r>
        <w:t>Projekti elluviija esitab projekti lõpparuande vastavalt punktis 10.7 kirjeldatule.</w:t>
      </w:r>
    </w:p>
    <w:p w14:paraId="57E8C82D" w14:textId="77777777" w:rsidR="007B0440" w:rsidRDefault="006F2EF1">
      <w:pPr>
        <w:numPr>
          <w:ilvl w:val="1"/>
          <w:numId w:val="2"/>
        </w:numPr>
        <w:ind w:hanging="708"/>
      </w:pPr>
      <w:r>
        <w:lastRenderedPageBreak/>
        <w:t xml:space="preserve">Rakendusüksusel on õigus toetuse sihipärase kasutamise hindamiseks nõuda elluviijalt aruannete esitamist projekti viimase makse tegemise perioodile järgneva viie aasta jooksul. </w:t>
      </w:r>
    </w:p>
    <w:p w14:paraId="18545432" w14:textId="77777777" w:rsidR="007B0440" w:rsidRDefault="006F2EF1">
      <w:pPr>
        <w:spacing w:after="14" w:line="259" w:lineRule="auto"/>
        <w:ind w:left="5" w:firstLine="0"/>
        <w:jc w:val="left"/>
      </w:pPr>
      <w:r>
        <w:t xml:space="preserve"> </w:t>
      </w:r>
    </w:p>
    <w:p w14:paraId="762EC094" w14:textId="77777777" w:rsidR="007B0440" w:rsidRDefault="006F2EF1">
      <w:pPr>
        <w:numPr>
          <w:ilvl w:val="0"/>
          <w:numId w:val="2"/>
        </w:numPr>
        <w:spacing w:after="2" w:line="259" w:lineRule="auto"/>
        <w:ind w:hanging="708"/>
        <w:jc w:val="left"/>
      </w:pPr>
      <w:r>
        <w:rPr>
          <w:b/>
        </w:rPr>
        <w:t>Finantskorrektsiooni tegemise alused ja kord</w:t>
      </w:r>
      <w:r>
        <w:t xml:space="preserve"> </w:t>
      </w:r>
    </w:p>
    <w:p w14:paraId="7A9ED35D" w14:textId="77777777" w:rsidR="007B0440" w:rsidRDefault="006F2EF1">
      <w:pPr>
        <w:ind w:left="0"/>
      </w:pPr>
      <w:r>
        <w:t xml:space="preserve">Finantskorrektsioon tehakse ühendmääruse 7. peatüki kohaselt. </w:t>
      </w:r>
    </w:p>
    <w:p w14:paraId="3A1FA2AD" w14:textId="77777777" w:rsidR="007B0440" w:rsidRDefault="006F2EF1">
      <w:pPr>
        <w:spacing w:after="9" w:line="259" w:lineRule="auto"/>
        <w:ind w:left="5" w:firstLine="0"/>
        <w:jc w:val="left"/>
      </w:pPr>
      <w:r>
        <w:rPr>
          <w:b/>
        </w:rPr>
        <w:t xml:space="preserve"> </w:t>
      </w:r>
    </w:p>
    <w:p w14:paraId="6AB0A57B" w14:textId="77777777" w:rsidR="007B0440" w:rsidRDefault="006F2EF1">
      <w:pPr>
        <w:numPr>
          <w:ilvl w:val="0"/>
          <w:numId w:val="2"/>
        </w:numPr>
        <w:spacing w:after="2" w:line="259" w:lineRule="auto"/>
        <w:ind w:hanging="708"/>
        <w:jc w:val="left"/>
      </w:pPr>
      <w:r>
        <w:rPr>
          <w:b/>
        </w:rPr>
        <w:t xml:space="preserve">Vaide esitamine </w:t>
      </w:r>
    </w:p>
    <w:p w14:paraId="15C94956" w14:textId="0BC0D473" w:rsidR="007B0440" w:rsidRDefault="006F2EF1">
      <w:pPr>
        <w:ind w:left="0"/>
      </w:pPr>
      <w:r>
        <w:t xml:space="preserve">Rakendusüksuse toimingu või otsuse peale esitatakse enne halduskohtusse kaebuse esitamist vaie rakendusüksusele vastavalt ÜSS2021_2027 §-le 31. Vaie vaadatakse läbi haldusmenetluse seaduses sätestatud korras. </w:t>
      </w:r>
    </w:p>
    <w:p w14:paraId="660F2010" w14:textId="77777777" w:rsidR="007B0440" w:rsidRDefault="006F2EF1">
      <w:pPr>
        <w:spacing w:after="0" w:line="259" w:lineRule="auto"/>
        <w:ind w:left="5" w:firstLine="0"/>
        <w:jc w:val="left"/>
      </w:pPr>
      <w:r>
        <w:t xml:space="preserve"> </w:t>
      </w:r>
    </w:p>
    <w:p w14:paraId="6D4DEC03" w14:textId="77777777" w:rsidR="007B0440" w:rsidRDefault="006F2EF1">
      <w:pPr>
        <w:spacing w:after="0" w:line="259" w:lineRule="auto"/>
        <w:ind w:left="5" w:firstLine="0"/>
        <w:jc w:val="left"/>
      </w:pPr>
      <w:r>
        <w:t xml:space="preserve"> </w:t>
      </w:r>
    </w:p>
    <w:p w14:paraId="61642600" w14:textId="77777777" w:rsidR="007B0440" w:rsidRDefault="007B0440">
      <w:pPr>
        <w:sectPr w:rsidR="007B0440">
          <w:pgSz w:w="11906" w:h="16838"/>
          <w:pgMar w:top="467" w:right="847" w:bottom="514" w:left="1584" w:header="708" w:footer="708" w:gutter="0"/>
          <w:cols w:space="708"/>
        </w:sectPr>
      </w:pPr>
    </w:p>
    <w:p w14:paraId="5A12B207" w14:textId="77777777" w:rsidR="007B0440" w:rsidRDefault="006F2EF1">
      <w:pPr>
        <w:spacing w:after="0" w:line="265" w:lineRule="auto"/>
        <w:ind w:left="10" w:right="-12"/>
        <w:jc w:val="right"/>
      </w:pPr>
      <w:r>
        <w:rPr>
          <w:sz w:val="20"/>
        </w:rPr>
        <w:lastRenderedPageBreak/>
        <w:t xml:space="preserve">KINNITATUD </w:t>
      </w:r>
    </w:p>
    <w:p w14:paraId="1A44A331" w14:textId="77777777" w:rsidR="007B0440" w:rsidRDefault="006F2EF1">
      <w:pPr>
        <w:spacing w:after="0" w:line="265" w:lineRule="auto"/>
        <w:ind w:left="10" w:right="-12"/>
        <w:jc w:val="right"/>
      </w:pPr>
      <w:r>
        <w:rPr>
          <w:sz w:val="20"/>
        </w:rPr>
        <w:t xml:space="preserve">02.02.2023 käskkirjaga nr 1-2/23/50 </w:t>
      </w:r>
    </w:p>
    <w:p w14:paraId="563550D0" w14:textId="77777777" w:rsidR="007B0440" w:rsidRDefault="006F2EF1">
      <w:pPr>
        <w:spacing w:after="0" w:line="259" w:lineRule="auto"/>
        <w:ind w:left="0" w:firstLine="0"/>
        <w:jc w:val="left"/>
      </w:pPr>
      <w:r>
        <w:t xml:space="preserve"> </w:t>
      </w:r>
    </w:p>
    <w:p w14:paraId="566A1660" w14:textId="77777777" w:rsidR="007B0440" w:rsidRDefault="006F2EF1">
      <w:pPr>
        <w:spacing w:after="1025" w:line="265" w:lineRule="auto"/>
        <w:ind w:left="10" w:right="-12"/>
        <w:jc w:val="right"/>
      </w:pPr>
      <w:r>
        <w:rPr>
          <w:sz w:val="20"/>
        </w:rPr>
        <w:t xml:space="preserve">Lisa nr 2 </w:t>
      </w:r>
    </w:p>
    <w:p w14:paraId="3EE94069" w14:textId="77777777" w:rsidR="007B0440" w:rsidRDefault="006F2EF1">
      <w:pPr>
        <w:spacing w:after="2" w:line="259" w:lineRule="auto"/>
        <w:ind w:left="0" w:right="4398"/>
        <w:jc w:val="left"/>
      </w:pPr>
      <w:r>
        <w:rPr>
          <w:b/>
        </w:rPr>
        <w:t>Toetuse andmine mitteheas seisundis veekogumite tervendamiseks</w:t>
      </w:r>
      <w:r>
        <w:rPr>
          <w:i/>
        </w:rPr>
        <w:t xml:space="preserve"> </w:t>
      </w:r>
      <w:r>
        <w:rPr>
          <w:b/>
        </w:rPr>
        <w:t xml:space="preserve">2022–2029 tegevuskava ja eelarve </w:t>
      </w:r>
      <w:r>
        <w:t xml:space="preserve">Projekti maksumus </w:t>
      </w:r>
    </w:p>
    <w:tbl>
      <w:tblPr>
        <w:tblStyle w:val="TableGrid"/>
        <w:tblW w:w="12283" w:type="dxa"/>
        <w:tblInd w:w="0" w:type="dxa"/>
        <w:tblCellMar>
          <w:top w:w="54" w:type="dxa"/>
          <w:left w:w="115" w:type="dxa"/>
          <w:right w:w="50" w:type="dxa"/>
        </w:tblCellMar>
        <w:tblLook w:val="04A0" w:firstRow="1" w:lastRow="0" w:firstColumn="1" w:lastColumn="0" w:noHBand="0" w:noVBand="1"/>
      </w:tblPr>
      <w:tblGrid>
        <w:gridCol w:w="2151"/>
        <w:gridCol w:w="2021"/>
        <w:gridCol w:w="1925"/>
        <w:gridCol w:w="3118"/>
        <w:gridCol w:w="3068"/>
      </w:tblGrid>
      <w:tr w:rsidR="007B0440" w14:paraId="2F8A7FDB" w14:textId="77777777">
        <w:trPr>
          <w:trHeight w:val="562"/>
        </w:trPr>
        <w:tc>
          <w:tcPr>
            <w:tcW w:w="2151" w:type="dxa"/>
            <w:tcBorders>
              <w:top w:val="single" w:sz="4" w:space="0" w:color="000000"/>
              <w:left w:val="single" w:sz="4" w:space="0" w:color="000000"/>
              <w:bottom w:val="single" w:sz="4" w:space="0" w:color="000000"/>
              <w:right w:val="single" w:sz="4" w:space="0" w:color="000000"/>
            </w:tcBorders>
          </w:tcPr>
          <w:p w14:paraId="1558C654" w14:textId="77777777" w:rsidR="007B0440" w:rsidRDefault="006F2EF1">
            <w:pPr>
              <w:spacing w:after="0" w:line="259" w:lineRule="auto"/>
              <w:ind w:left="0" w:firstLine="0"/>
              <w:jc w:val="center"/>
            </w:pPr>
            <w:r>
              <w:t xml:space="preserve">Kogumaksumus (EUR) </w:t>
            </w:r>
          </w:p>
        </w:tc>
        <w:tc>
          <w:tcPr>
            <w:tcW w:w="2021" w:type="dxa"/>
            <w:tcBorders>
              <w:top w:val="single" w:sz="4" w:space="0" w:color="000000"/>
              <w:left w:val="single" w:sz="4" w:space="0" w:color="000000"/>
              <w:bottom w:val="single" w:sz="4" w:space="0" w:color="000000"/>
              <w:right w:val="single" w:sz="4" w:space="0" w:color="000000"/>
            </w:tcBorders>
          </w:tcPr>
          <w:p w14:paraId="09BD3140" w14:textId="77777777" w:rsidR="007B0440" w:rsidRDefault="006F2EF1">
            <w:pPr>
              <w:spacing w:after="0" w:line="259" w:lineRule="auto"/>
              <w:ind w:left="0" w:firstLine="0"/>
              <w:jc w:val="center"/>
            </w:pPr>
            <w:r>
              <w:t xml:space="preserve">Abikõlblik summa (EUR) </w:t>
            </w:r>
          </w:p>
        </w:tc>
        <w:tc>
          <w:tcPr>
            <w:tcW w:w="1925" w:type="dxa"/>
            <w:tcBorders>
              <w:top w:val="single" w:sz="4" w:space="0" w:color="000000"/>
              <w:left w:val="single" w:sz="4" w:space="0" w:color="000000"/>
              <w:bottom w:val="single" w:sz="4" w:space="0" w:color="000000"/>
              <w:right w:val="single" w:sz="4" w:space="0" w:color="000000"/>
            </w:tcBorders>
          </w:tcPr>
          <w:p w14:paraId="3A172896" w14:textId="77777777" w:rsidR="007B0440" w:rsidRDefault="006F2EF1">
            <w:pPr>
              <w:spacing w:after="0" w:line="259" w:lineRule="auto"/>
              <w:ind w:left="0" w:firstLine="0"/>
              <w:jc w:val="center"/>
            </w:pPr>
            <w:r>
              <w:t xml:space="preserve">Toetuse summa (EUR) </w:t>
            </w:r>
          </w:p>
        </w:tc>
        <w:tc>
          <w:tcPr>
            <w:tcW w:w="3118" w:type="dxa"/>
            <w:tcBorders>
              <w:top w:val="single" w:sz="4" w:space="0" w:color="000000"/>
              <w:left w:val="single" w:sz="4" w:space="0" w:color="000000"/>
              <w:bottom w:val="single" w:sz="4" w:space="0" w:color="000000"/>
              <w:right w:val="single" w:sz="4" w:space="0" w:color="000000"/>
            </w:tcBorders>
          </w:tcPr>
          <w:p w14:paraId="257CCF25" w14:textId="77777777" w:rsidR="007B0440" w:rsidRDefault="006F2EF1">
            <w:pPr>
              <w:spacing w:after="0" w:line="259" w:lineRule="auto"/>
              <w:ind w:left="0" w:firstLine="0"/>
              <w:jc w:val="center"/>
            </w:pPr>
            <w:r>
              <w:t xml:space="preserve">Ühtekuuluvusfondi toetuse määr, % </w:t>
            </w:r>
          </w:p>
        </w:tc>
        <w:tc>
          <w:tcPr>
            <w:tcW w:w="3068" w:type="dxa"/>
            <w:tcBorders>
              <w:top w:val="single" w:sz="4" w:space="0" w:color="000000"/>
              <w:left w:val="single" w:sz="4" w:space="0" w:color="000000"/>
              <w:bottom w:val="single" w:sz="4" w:space="0" w:color="000000"/>
              <w:right w:val="single" w:sz="4" w:space="0" w:color="000000"/>
            </w:tcBorders>
          </w:tcPr>
          <w:p w14:paraId="40239150" w14:textId="77777777" w:rsidR="007B0440" w:rsidRDefault="006F2EF1">
            <w:pPr>
              <w:spacing w:after="0" w:line="259" w:lineRule="auto"/>
              <w:ind w:left="0" w:firstLine="0"/>
              <w:jc w:val="center"/>
            </w:pPr>
            <w:r>
              <w:t xml:space="preserve">Riikliku kaasfinantseeringu määr, % </w:t>
            </w:r>
          </w:p>
        </w:tc>
      </w:tr>
      <w:tr w:rsidR="007B0440" w14:paraId="037461AC" w14:textId="77777777">
        <w:trPr>
          <w:trHeight w:val="286"/>
        </w:trPr>
        <w:tc>
          <w:tcPr>
            <w:tcW w:w="2151" w:type="dxa"/>
            <w:tcBorders>
              <w:top w:val="single" w:sz="4" w:space="0" w:color="000000"/>
              <w:left w:val="single" w:sz="4" w:space="0" w:color="000000"/>
              <w:bottom w:val="single" w:sz="4" w:space="0" w:color="000000"/>
              <w:right w:val="single" w:sz="4" w:space="0" w:color="000000"/>
            </w:tcBorders>
          </w:tcPr>
          <w:p w14:paraId="6F57CD92" w14:textId="232A1C4D" w:rsidR="007B0440" w:rsidRDefault="00A0741B">
            <w:pPr>
              <w:spacing w:after="0" w:line="259" w:lineRule="auto"/>
              <w:ind w:left="0" w:right="68" w:firstLine="0"/>
              <w:jc w:val="center"/>
            </w:pPr>
            <w:ins w:id="10" w:author="Eerika Purgel" w:date="2025-04-25T16:36:00Z" w16du:dateUtc="2025-04-25T13:36:00Z">
              <w:r w:rsidRPr="001B53B9">
                <w:t>5</w:t>
              </w:r>
              <w:r>
                <w:t> </w:t>
              </w:r>
              <w:r w:rsidRPr="001B53B9">
                <w:t>425</w:t>
              </w:r>
              <w:r>
                <w:t xml:space="preserve"> </w:t>
              </w:r>
              <w:r w:rsidRPr="001B53B9">
                <w:t>882</w:t>
              </w:r>
              <w:r>
                <w:t>,00</w:t>
              </w:r>
            </w:ins>
            <w:del w:id="11" w:author="Eerika Purgel" w:date="2025-04-25T16:36:00Z" w16du:dateUtc="2025-04-25T13:36:00Z">
              <w:r w:rsidR="006F2EF1" w:rsidDel="00A0741B">
                <w:delText xml:space="preserve">4 705 882,00 </w:delText>
              </w:r>
            </w:del>
          </w:p>
        </w:tc>
        <w:tc>
          <w:tcPr>
            <w:tcW w:w="2021" w:type="dxa"/>
            <w:tcBorders>
              <w:top w:val="single" w:sz="4" w:space="0" w:color="000000"/>
              <w:left w:val="single" w:sz="4" w:space="0" w:color="000000"/>
              <w:bottom w:val="single" w:sz="4" w:space="0" w:color="000000"/>
              <w:right w:val="single" w:sz="4" w:space="0" w:color="000000"/>
            </w:tcBorders>
          </w:tcPr>
          <w:p w14:paraId="16765227" w14:textId="1DA71C75" w:rsidR="007B0440" w:rsidRDefault="00A0741B">
            <w:pPr>
              <w:spacing w:after="0" w:line="259" w:lineRule="auto"/>
              <w:ind w:left="0" w:right="62" w:firstLine="0"/>
              <w:jc w:val="center"/>
            </w:pPr>
            <w:ins w:id="12" w:author="Eerika Purgel" w:date="2025-04-25T16:36:00Z" w16du:dateUtc="2025-04-25T13:36:00Z">
              <w:r w:rsidRPr="001B53B9">
                <w:t>5</w:t>
              </w:r>
              <w:r>
                <w:t> </w:t>
              </w:r>
              <w:r w:rsidRPr="001B53B9">
                <w:t>425</w:t>
              </w:r>
              <w:r>
                <w:t xml:space="preserve"> </w:t>
              </w:r>
              <w:r w:rsidRPr="001B53B9">
                <w:t>882</w:t>
              </w:r>
              <w:r>
                <w:t>,00</w:t>
              </w:r>
            </w:ins>
            <w:del w:id="13" w:author="Eerika Purgel" w:date="2025-04-25T16:36:00Z" w16du:dateUtc="2025-04-25T13:36:00Z">
              <w:r w:rsidR="006F2EF1" w:rsidDel="00A0741B">
                <w:delText xml:space="preserve">4 705 882,00 </w:delText>
              </w:r>
            </w:del>
          </w:p>
        </w:tc>
        <w:tc>
          <w:tcPr>
            <w:tcW w:w="1925" w:type="dxa"/>
            <w:tcBorders>
              <w:top w:val="single" w:sz="4" w:space="0" w:color="000000"/>
              <w:left w:val="single" w:sz="4" w:space="0" w:color="000000"/>
              <w:bottom w:val="single" w:sz="4" w:space="0" w:color="000000"/>
              <w:right w:val="single" w:sz="4" w:space="0" w:color="000000"/>
            </w:tcBorders>
          </w:tcPr>
          <w:p w14:paraId="543A5C3D" w14:textId="453B56D0" w:rsidR="007B0440" w:rsidRDefault="00A0741B">
            <w:pPr>
              <w:spacing w:after="0" w:line="259" w:lineRule="auto"/>
              <w:ind w:left="0" w:right="67" w:firstLine="0"/>
              <w:jc w:val="center"/>
            </w:pPr>
            <w:ins w:id="14" w:author="Eerika Purgel" w:date="2025-04-25T16:36:00Z" w16du:dateUtc="2025-04-25T13:36:00Z">
              <w:r w:rsidRPr="001B53B9">
                <w:t>5</w:t>
              </w:r>
              <w:r>
                <w:t> </w:t>
              </w:r>
              <w:r w:rsidRPr="001B53B9">
                <w:t>425</w:t>
              </w:r>
              <w:r>
                <w:t xml:space="preserve"> </w:t>
              </w:r>
              <w:r w:rsidRPr="001B53B9">
                <w:t>882</w:t>
              </w:r>
              <w:r>
                <w:t>,00</w:t>
              </w:r>
            </w:ins>
            <w:del w:id="15" w:author="Eerika Purgel" w:date="2025-04-25T16:36:00Z" w16du:dateUtc="2025-04-25T13:36:00Z">
              <w:r w:rsidR="006F2EF1" w:rsidDel="00A0741B">
                <w:delText xml:space="preserve">4 705 882,00 </w:delText>
              </w:r>
            </w:del>
          </w:p>
        </w:tc>
        <w:tc>
          <w:tcPr>
            <w:tcW w:w="3118" w:type="dxa"/>
            <w:tcBorders>
              <w:top w:val="single" w:sz="4" w:space="0" w:color="000000"/>
              <w:left w:val="single" w:sz="4" w:space="0" w:color="000000"/>
              <w:bottom w:val="single" w:sz="4" w:space="0" w:color="000000"/>
              <w:right w:val="single" w:sz="4" w:space="0" w:color="000000"/>
            </w:tcBorders>
          </w:tcPr>
          <w:p w14:paraId="5DF1613B" w14:textId="77777777" w:rsidR="007B0440" w:rsidRDefault="006F2EF1">
            <w:pPr>
              <w:spacing w:after="0" w:line="259" w:lineRule="auto"/>
              <w:ind w:left="0" w:right="68" w:firstLine="0"/>
              <w:jc w:val="center"/>
            </w:pPr>
            <w:r>
              <w:t xml:space="preserve">85 </w:t>
            </w:r>
          </w:p>
        </w:tc>
        <w:tc>
          <w:tcPr>
            <w:tcW w:w="3068" w:type="dxa"/>
            <w:tcBorders>
              <w:top w:val="single" w:sz="4" w:space="0" w:color="000000"/>
              <w:left w:val="single" w:sz="4" w:space="0" w:color="000000"/>
              <w:bottom w:val="single" w:sz="4" w:space="0" w:color="000000"/>
              <w:right w:val="single" w:sz="4" w:space="0" w:color="000000"/>
            </w:tcBorders>
          </w:tcPr>
          <w:p w14:paraId="102C02CE" w14:textId="77777777" w:rsidR="007B0440" w:rsidRDefault="006F2EF1">
            <w:pPr>
              <w:spacing w:after="0" w:line="259" w:lineRule="auto"/>
              <w:ind w:left="0" w:right="65" w:firstLine="0"/>
              <w:jc w:val="center"/>
            </w:pPr>
            <w:r>
              <w:t xml:space="preserve">15 </w:t>
            </w:r>
          </w:p>
        </w:tc>
      </w:tr>
    </w:tbl>
    <w:p w14:paraId="22D3A5E1" w14:textId="77777777" w:rsidR="007B0440" w:rsidRDefault="006F2EF1">
      <w:pPr>
        <w:spacing w:after="0" w:line="259" w:lineRule="auto"/>
        <w:ind w:left="0" w:firstLine="0"/>
        <w:jc w:val="left"/>
      </w:pPr>
      <w:r>
        <w:t xml:space="preserve"> </w:t>
      </w:r>
    </w:p>
    <w:p w14:paraId="2C8F6A87" w14:textId="77777777" w:rsidR="007B0440" w:rsidRDefault="006F2EF1">
      <w:pPr>
        <w:ind w:left="0"/>
      </w:pPr>
      <w:r>
        <w:t xml:space="preserve">Eelarve jaotus rahastajate lõikes </w:t>
      </w:r>
    </w:p>
    <w:tbl>
      <w:tblPr>
        <w:tblStyle w:val="TableGrid"/>
        <w:tblW w:w="6092" w:type="dxa"/>
        <w:tblInd w:w="5" w:type="dxa"/>
        <w:tblCellMar>
          <w:top w:w="54" w:type="dxa"/>
          <w:left w:w="108" w:type="dxa"/>
          <w:right w:w="48" w:type="dxa"/>
        </w:tblCellMar>
        <w:tblLook w:val="04A0" w:firstRow="1" w:lastRow="0" w:firstColumn="1" w:lastColumn="0" w:noHBand="0" w:noVBand="1"/>
      </w:tblPr>
      <w:tblGrid>
        <w:gridCol w:w="3257"/>
        <w:gridCol w:w="2835"/>
      </w:tblGrid>
      <w:tr w:rsidR="007B0440" w14:paraId="4049D767" w14:textId="77777777">
        <w:trPr>
          <w:trHeight w:val="346"/>
        </w:trPr>
        <w:tc>
          <w:tcPr>
            <w:tcW w:w="3257" w:type="dxa"/>
            <w:tcBorders>
              <w:top w:val="single" w:sz="4" w:space="0" w:color="000000"/>
              <w:left w:val="single" w:sz="4" w:space="0" w:color="000000"/>
              <w:bottom w:val="single" w:sz="4" w:space="0" w:color="000000"/>
              <w:right w:val="single" w:sz="4" w:space="0" w:color="000000"/>
            </w:tcBorders>
          </w:tcPr>
          <w:p w14:paraId="14F682F4" w14:textId="77777777" w:rsidR="007B0440" w:rsidRDefault="006F2EF1">
            <w:pPr>
              <w:spacing w:after="0" w:line="259" w:lineRule="auto"/>
              <w:ind w:left="0" w:right="61" w:firstLine="0"/>
              <w:jc w:val="center"/>
            </w:pPr>
            <w:r>
              <w:t xml:space="preserve">Rahastaja </w:t>
            </w:r>
          </w:p>
        </w:tc>
        <w:tc>
          <w:tcPr>
            <w:tcW w:w="2835" w:type="dxa"/>
            <w:tcBorders>
              <w:top w:val="single" w:sz="4" w:space="0" w:color="000000"/>
              <w:left w:val="single" w:sz="4" w:space="0" w:color="000000"/>
              <w:bottom w:val="single" w:sz="4" w:space="0" w:color="000000"/>
              <w:right w:val="single" w:sz="4" w:space="0" w:color="000000"/>
            </w:tcBorders>
          </w:tcPr>
          <w:p w14:paraId="500A902C" w14:textId="77777777" w:rsidR="007B0440" w:rsidRDefault="006F2EF1">
            <w:pPr>
              <w:spacing w:after="0" w:line="259" w:lineRule="auto"/>
              <w:ind w:left="62" w:firstLine="0"/>
              <w:jc w:val="left"/>
            </w:pPr>
            <w:r>
              <w:t xml:space="preserve">Abikõlblik summa (EUR) </w:t>
            </w:r>
          </w:p>
        </w:tc>
      </w:tr>
      <w:tr w:rsidR="007B0440" w14:paraId="11CE1732" w14:textId="77777777">
        <w:trPr>
          <w:trHeight w:val="346"/>
        </w:trPr>
        <w:tc>
          <w:tcPr>
            <w:tcW w:w="3257" w:type="dxa"/>
            <w:tcBorders>
              <w:top w:val="single" w:sz="4" w:space="0" w:color="000000"/>
              <w:left w:val="single" w:sz="4" w:space="0" w:color="000000"/>
              <w:bottom w:val="single" w:sz="4" w:space="0" w:color="000000"/>
              <w:right w:val="single" w:sz="4" w:space="0" w:color="000000"/>
            </w:tcBorders>
          </w:tcPr>
          <w:p w14:paraId="6BD96813" w14:textId="77777777" w:rsidR="007B0440" w:rsidRDefault="006F2EF1">
            <w:pPr>
              <w:spacing w:after="0" w:line="259" w:lineRule="auto"/>
              <w:ind w:left="0" w:firstLine="0"/>
              <w:jc w:val="left"/>
            </w:pPr>
            <w:r>
              <w:t xml:space="preserve">Riiklik kaasfinantseering </w:t>
            </w:r>
          </w:p>
        </w:tc>
        <w:tc>
          <w:tcPr>
            <w:tcW w:w="2835" w:type="dxa"/>
            <w:tcBorders>
              <w:top w:val="single" w:sz="4" w:space="0" w:color="000000"/>
              <w:left w:val="single" w:sz="4" w:space="0" w:color="000000"/>
              <w:bottom w:val="single" w:sz="4" w:space="0" w:color="000000"/>
              <w:right w:val="single" w:sz="4" w:space="0" w:color="000000"/>
            </w:tcBorders>
          </w:tcPr>
          <w:p w14:paraId="0E7AA30E" w14:textId="6D09F805" w:rsidR="007B0440" w:rsidRDefault="00A0741B">
            <w:pPr>
              <w:spacing w:after="0" w:line="259" w:lineRule="auto"/>
              <w:ind w:left="0" w:right="60" w:firstLine="0"/>
              <w:jc w:val="right"/>
            </w:pPr>
            <w:ins w:id="16" w:author="Eerika Purgel" w:date="2025-04-25T16:37:00Z" w16du:dateUtc="2025-04-25T13:37:00Z">
              <w:r>
                <w:t>813 882,30</w:t>
              </w:r>
            </w:ins>
            <w:del w:id="17" w:author="Eerika Purgel" w:date="2025-04-25T16:37:00Z" w16du:dateUtc="2025-04-25T13:37:00Z">
              <w:r w:rsidR="006F2EF1" w:rsidDel="00A0741B">
                <w:delText xml:space="preserve">705 882,30 </w:delText>
              </w:r>
            </w:del>
          </w:p>
        </w:tc>
      </w:tr>
      <w:tr w:rsidR="007B0440" w14:paraId="31C5E28A" w14:textId="77777777">
        <w:trPr>
          <w:trHeight w:val="348"/>
        </w:trPr>
        <w:tc>
          <w:tcPr>
            <w:tcW w:w="3257" w:type="dxa"/>
            <w:tcBorders>
              <w:top w:val="single" w:sz="4" w:space="0" w:color="000000"/>
              <w:left w:val="single" w:sz="4" w:space="0" w:color="000000"/>
              <w:bottom w:val="single" w:sz="4" w:space="0" w:color="000000"/>
              <w:right w:val="single" w:sz="4" w:space="0" w:color="000000"/>
            </w:tcBorders>
          </w:tcPr>
          <w:p w14:paraId="2A5C9B1A" w14:textId="77777777" w:rsidR="007B0440" w:rsidRDefault="006F2EF1">
            <w:pPr>
              <w:spacing w:after="0" w:line="259" w:lineRule="auto"/>
              <w:ind w:left="0" w:firstLine="0"/>
              <w:jc w:val="left"/>
            </w:pPr>
            <w:r>
              <w:t xml:space="preserve">Ühtekuuluvusfond </w:t>
            </w:r>
          </w:p>
        </w:tc>
        <w:tc>
          <w:tcPr>
            <w:tcW w:w="2835" w:type="dxa"/>
            <w:tcBorders>
              <w:top w:val="single" w:sz="4" w:space="0" w:color="000000"/>
              <w:left w:val="single" w:sz="4" w:space="0" w:color="000000"/>
              <w:bottom w:val="single" w:sz="4" w:space="0" w:color="000000"/>
              <w:right w:val="single" w:sz="4" w:space="0" w:color="000000"/>
            </w:tcBorders>
          </w:tcPr>
          <w:p w14:paraId="3DB7084A" w14:textId="6C91992D" w:rsidR="007B0440" w:rsidRDefault="00A0741B">
            <w:pPr>
              <w:spacing w:after="0" w:line="259" w:lineRule="auto"/>
              <w:ind w:left="0" w:right="60" w:firstLine="0"/>
              <w:jc w:val="right"/>
            </w:pPr>
            <w:ins w:id="18" w:author="Eerika Purgel" w:date="2025-04-25T16:37:00Z" w16du:dateUtc="2025-04-25T13:37:00Z">
              <w:r>
                <w:t>4 611 999,70</w:t>
              </w:r>
            </w:ins>
            <w:del w:id="19" w:author="Eerika Purgel" w:date="2025-04-25T16:37:00Z" w16du:dateUtc="2025-04-25T13:37:00Z">
              <w:r w:rsidR="006F2EF1" w:rsidDel="00A0741B">
                <w:delText xml:space="preserve">3 999 999,70 </w:delText>
              </w:r>
            </w:del>
          </w:p>
        </w:tc>
      </w:tr>
      <w:tr w:rsidR="007B0440" w14:paraId="5CE309C6" w14:textId="77777777">
        <w:trPr>
          <w:trHeight w:val="346"/>
        </w:trPr>
        <w:tc>
          <w:tcPr>
            <w:tcW w:w="3257" w:type="dxa"/>
            <w:tcBorders>
              <w:top w:val="single" w:sz="4" w:space="0" w:color="000000"/>
              <w:left w:val="single" w:sz="4" w:space="0" w:color="000000"/>
              <w:bottom w:val="single" w:sz="4" w:space="0" w:color="000000"/>
              <w:right w:val="single" w:sz="4" w:space="0" w:color="000000"/>
            </w:tcBorders>
          </w:tcPr>
          <w:p w14:paraId="0F9091F1" w14:textId="77777777" w:rsidR="007B0440" w:rsidRDefault="006F2EF1">
            <w:pPr>
              <w:spacing w:after="0" w:line="259" w:lineRule="auto"/>
              <w:ind w:left="0" w:firstLine="0"/>
              <w:jc w:val="left"/>
            </w:pPr>
            <w:r>
              <w:t xml:space="preserve">Toetus kokku </w:t>
            </w:r>
          </w:p>
        </w:tc>
        <w:tc>
          <w:tcPr>
            <w:tcW w:w="2835" w:type="dxa"/>
            <w:tcBorders>
              <w:top w:val="single" w:sz="4" w:space="0" w:color="000000"/>
              <w:left w:val="single" w:sz="4" w:space="0" w:color="000000"/>
              <w:bottom w:val="single" w:sz="4" w:space="0" w:color="000000"/>
              <w:right w:val="single" w:sz="4" w:space="0" w:color="000000"/>
            </w:tcBorders>
          </w:tcPr>
          <w:p w14:paraId="383B7ACE" w14:textId="2658536B" w:rsidR="007B0440" w:rsidRDefault="00A0741B">
            <w:pPr>
              <w:spacing w:after="0" w:line="259" w:lineRule="auto"/>
              <w:ind w:left="0" w:right="60" w:firstLine="0"/>
              <w:jc w:val="right"/>
            </w:pPr>
            <w:ins w:id="20" w:author="Eerika Purgel" w:date="2025-04-25T16:36:00Z" w16du:dateUtc="2025-04-25T13:36:00Z">
              <w:r w:rsidRPr="001B53B9">
                <w:t>5</w:t>
              </w:r>
              <w:r>
                <w:t> </w:t>
              </w:r>
              <w:r w:rsidRPr="001B53B9">
                <w:t>425</w:t>
              </w:r>
              <w:r>
                <w:t xml:space="preserve"> </w:t>
              </w:r>
              <w:r w:rsidRPr="001B53B9">
                <w:t>882</w:t>
              </w:r>
              <w:r>
                <w:t>,00</w:t>
              </w:r>
            </w:ins>
            <w:del w:id="21" w:author="Eerika Purgel" w:date="2025-04-25T16:36:00Z" w16du:dateUtc="2025-04-25T13:36:00Z">
              <w:r w:rsidR="006F2EF1" w:rsidDel="00A0741B">
                <w:delText xml:space="preserve">4 705 882,00 </w:delText>
              </w:r>
            </w:del>
          </w:p>
        </w:tc>
      </w:tr>
      <w:tr w:rsidR="007B0440" w14:paraId="47F6D68C" w14:textId="77777777">
        <w:trPr>
          <w:trHeight w:val="346"/>
        </w:trPr>
        <w:tc>
          <w:tcPr>
            <w:tcW w:w="3257" w:type="dxa"/>
            <w:tcBorders>
              <w:top w:val="single" w:sz="4" w:space="0" w:color="000000"/>
              <w:left w:val="single" w:sz="4" w:space="0" w:color="000000"/>
              <w:bottom w:val="single" w:sz="4" w:space="0" w:color="000000"/>
              <w:right w:val="single" w:sz="4" w:space="0" w:color="000000"/>
            </w:tcBorders>
          </w:tcPr>
          <w:p w14:paraId="0CFAE213" w14:textId="77777777" w:rsidR="007B0440" w:rsidRDefault="006F2EF1">
            <w:pPr>
              <w:spacing w:after="0" w:line="259" w:lineRule="auto"/>
              <w:ind w:left="0" w:right="63" w:firstLine="0"/>
              <w:jc w:val="right"/>
            </w:pPr>
            <w:r>
              <w:t xml:space="preserve">KOKKU: </w:t>
            </w:r>
          </w:p>
        </w:tc>
        <w:tc>
          <w:tcPr>
            <w:tcW w:w="2835" w:type="dxa"/>
            <w:tcBorders>
              <w:top w:val="single" w:sz="4" w:space="0" w:color="000000"/>
              <w:left w:val="single" w:sz="4" w:space="0" w:color="000000"/>
              <w:bottom w:val="single" w:sz="4" w:space="0" w:color="000000"/>
              <w:right w:val="single" w:sz="4" w:space="0" w:color="000000"/>
            </w:tcBorders>
          </w:tcPr>
          <w:p w14:paraId="0FBFB105" w14:textId="09208B53" w:rsidR="007B0440" w:rsidRDefault="00A0741B">
            <w:pPr>
              <w:spacing w:after="0" w:line="259" w:lineRule="auto"/>
              <w:ind w:left="0" w:right="60" w:firstLine="0"/>
              <w:jc w:val="right"/>
            </w:pPr>
            <w:ins w:id="22" w:author="Eerika Purgel" w:date="2025-04-25T16:36:00Z" w16du:dateUtc="2025-04-25T13:36:00Z">
              <w:r w:rsidRPr="001B53B9">
                <w:t>5</w:t>
              </w:r>
              <w:r>
                <w:t> </w:t>
              </w:r>
              <w:r w:rsidRPr="001B53B9">
                <w:t>425</w:t>
              </w:r>
              <w:r>
                <w:t xml:space="preserve"> </w:t>
              </w:r>
              <w:r w:rsidRPr="001B53B9">
                <w:t>882</w:t>
              </w:r>
              <w:r>
                <w:t>,00</w:t>
              </w:r>
            </w:ins>
            <w:del w:id="23" w:author="Eerika Purgel" w:date="2025-04-25T16:36:00Z" w16du:dateUtc="2025-04-25T13:36:00Z">
              <w:r w:rsidR="006F2EF1" w:rsidDel="00A0741B">
                <w:delText xml:space="preserve">4 705 882,00 </w:delText>
              </w:r>
            </w:del>
          </w:p>
        </w:tc>
      </w:tr>
    </w:tbl>
    <w:p w14:paraId="63918882" w14:textId="77777777" w:rsidR="007B0440" w:rsidRDefault="006F2EF1">
      <w:pPr>
        <w:spacing w:after="0" w:line="259" w:lineRule="auto"/>
        <w:ind w:left="0" w:firstLine="0"/>
        <w:jc w:val="left"/>
      </w:pPr>
      <w:r>
        <w:t xml:space="preserve"> </w:t>
      </w:r>
    </w:p>
    <w:tbl>
      <w:tblPr>
        <w:tblStyle w:val="TableGrid"/>
        <w:tblW w:w="14594" w:type="dxa"/>
        <w:tblInd w:w="10" w:type="dxa"/>
        <w:tblCellMar>
          <w:top w:w="47" w:type="dxa"/>
          <w:left w:w="70" w:type="dxa"/>
          <w:right w:w="10" w:type="dxa"/>
        </w:tblCellMar>
        <w:tblLook w:val="04A0" w:firstRow="1" w:lastRow="0" w:firstColumn="1" w:lastColumn="0" w:noHBand="0" w:noVBand="1"/>
      </w:tblPr>
      <w:tblGrid>
        <w:gridCol w:w="3412"/>
        <w:gridCol w:w="2818"/>
        <w:gridCol w:w="2693"/>
        <w:gridCol w:w="2837"/>
        <w:gridCol w:w="2834"/>
      </w:tblGrid>
      <w:tr w:rsidR="007B0440" w14:paraId="1558554B" w14:textId="77777777">
        <w:trPr>
          <w:trHeight w:val="857"/>
        </w:trPr>
        <w:tc>
          <w:tcPr>
            <w:tcW w:w="3411" w:type="dxa"/>
            <w:tcBorders>
              <w:top w:val="single" w:sz="4" w:space="0" w:color="000000"/>
              <w:left w:val="single" w:sz="4" w:space="0" w:color="000000"/>
              <w:bottom w:val="single" w:sz="4" w:space="0" w:color="000000"/>
              <w:right w:val="single" w:sz="4" w:space="0" w:color="000000"/>
            </w:tcBorders>
            <w:vAlign w:val="center"/>
          </w:tcPr>
          <w:p w14:paraId="612EC049" w14:textId="77777777" w:rsidR="007B0440" w:rsidRDefault="006F2EF1">
            <w:pPr>
              <w:spacing w:after="0" w:line="259" w:lineRule="auto"/>
              <w:ind w:left="0" w:right="61" w:firstLine="0"/>
              <w:jc w:val="center"/>
            </w:pPr>
            <w:r>
              <w:rPr>
                <w:b/>
              </w:rPr>
              <w:t xml:space="preserve">Tegevuse nimetus: </w:t>
            </w:r>
          </w:p>
        </w:tc>
        <w:tc>
          <w:tcPr>
            <w:tcW w:w="2818" w:type="dxa"/>
            <w:tcBorders>
              <w:top w:val="single" w:sz="4" w:space="0" w:color="000000"/>
              <w:left w:val="single" w:sz="4" w:space="0" w:color="000000"/>
              <w:bottom w:val="single" w:sz="4" w:space="0" w:color="000000"/>
              <w:right w:val="single" w:sz="4" w:space="0" w:color="000000"/>
            </w:tcBorders>
          </w:tcPr>
          <w:p w14:paraId="5993A149" w14:textId="77777777" w:rsidR="007B0440" w:rsidRDefault="006F2EF1">
            <w:pPr>
              <w:spacing w:after="23" w:line="238" w:lineRule="auto"/>
              <w:ind w:left="0" w:firstLine="0"/>
              <w:jc w:val="center"/>
            </w:pPr>
            <w:r>
              <w:rPr>
                <w:b/>
              </w:rPr>
              <w:t xml:space="preserve">Väljundnäitaja koos sihttasemega: </w:t>
            </w:r>
          </w:p>
          <w:p w14:paraId="0F9F5586" w14:textId="77777777" w:rsidR="007B0440" w:rsidRDefault="006F2EF1">
            <w:pPr>
              <w:spacing w:after="0" w:line="259" w:lineRule="auto"/>
              <w:ind w:left="0" w:right="60" w:firstLine="0"/>
              <w:jc w:val="center"/>
            </w:pPr>
            <w:r>
              <w:rPr>
                <w:b/>
              </w:rPr>
              <w:t>01.01.2022</w:t>
            </w:r>
            <w:r>
              <w:rPr>
                <w:rFonts w:ascii="Segoe UI Symbol" w:eastAsia="Segoe UI Symbol" w:hAnsi="Segoe UI Symbol" w:cs="Segoe UI Symbol"/>
              </w:rPr>
              <w:t></w:t>
            </w:r>
            <w:r>
              <w:rPr>
                <w:b/>
              </w:rPr>
              <w:t xml:space="preserve">31.12.2029 </w:t>
            </w:r>
          </w:p>
        </w:tc>
        <w:tc>
          <w:tcPr>
            <w:tcW w:w="2693" w:type="dxa"/>
            <w:tcBorders>
              <w:top w:val="single" w:sz="4" w:space="0" w:color="000000"/>
              <w:left w:val="single" w:sz="4" w:space="0" w:color="000000"/>
              <w:bottom w:val="single" w:sz="4" w:space="0" w:color="000000"/>
              <w:right w:val="single" w:sz="4" w:space="0" w:color="000000"/>
            </w:tcBorders>
          </w:tcPr>
          <w:p w14:paraId="6EA0ADA6" w14:textId="77777777" w:rsidR="007B0440" w:rsidRDefault="006F2EF1">
            <w:pPr>
              <w:spacing w:after="0" w:line="259" w:lineRule="auto"/>
              <w:ind w:left="0" w:firstLine="0"/>
              <w:jc w:val="left"/>
            </w:pPr>
            <w:r>
              <w:rPr>
                <w:b/>
              </w:rPr>
              <w:t xml:space="preserve"> </w:t>
            </w:r>
          </w:p>
        </w:tc>
        <w:tc>
          <w:tcPr>
            <w:tcW w:w="2837" w:type="dxa"/>
            <w:tcBorders>
              <w:top w:val="single" w:sz="4" w:space="0" w:color="000000"/>
              <w:left w:val="single" w:sz="4" w:space="0" w:color="000000"/>
              <w:bottom w:val="single" w:sz="4" w:space="0" w:color="000000"/>
              <w:right w:val="single" w:sz="4" w:space="0" w:color="000000"/>
            </w:tcBorders>
          </w:tcPr>
          <w:p w14:paraId="2532AD72" w14:textId="77777777" w:rsidR="007B0440" w:rsidRDefault="006F2EF1">
            <w:pPr>
              <w:spacing w:after="0" w:line="259" w:lineRule="auto"/>
              <w:ind w:left="2" w:firstLine="0"/>
              <w:jc w:val="left"/>
            </w:pPr>
            <w:r>
              <w:rPr>
                <w:b/>
              </w:rPr>
              <w:t xml:space="preserve"> </w:t>
            </w:r>
          </w:p>
        </w:tc>
        <w:tc>
          <w:tcPr>
            <w:tcW w:w="2834" w:type="dxa"/>
            <w:tcBorders>
              <w:top w:val="single" w:sz="4" w:space="0" w:color="000000"/>
              <w:left w:val="single" w:sz="4" w:space="0" w:color="000000"/>
              <w:bottom w:val="single" w:sz="4" w:space="0" w:color="000000"/>
              <w:right w:val="single" w:sz="4" w:space="0" w:color="000000"/>
            </w:tcBorders>
          </w:tcPr>
          <w:p w14:paraId="2434B6DF" w14:textId="77777777" w:rsidR="007B0440" w:rsidRDefault="006F2EF1">
            <w:pPr>
              <w:spacing w:after="0" w:line="259" w:lineRule="auto"/>
              <w:ind w:left="0" w:firstLine="0"/>
              <w:jc w:val="left"/>
            </w:pPr>
            <w:r>
              <w:rPr>
                <w:b/>
              </w:rPr>
              <w:t xml:space="preserve"> </w:t>
            </w:r>
          </w:p>
        </w:tc>
      </w:tr>
      <w:tr w:rsidR="007B0440" w14:paraId="276E7713" w14:textId="77777777">
        <w:trPr>
          <w:trHeight w:val="838"/>
        </w:trPr>
        <w:tc>
          <w:tcPr>
            <w:tcW w:w="3411" w:type="dxa"/>
            <w:tcBorders>
              <w:top w:val="single" w:sz="4" w:space="0" w:color="000000"/>
              <w:left w:val="single" w:sz="4" w:space="0" w:color="000000"/>
              <w:bottom w:val="single" w:sz="4" w:space="0" w:color="000000"/>
              <w:right w:val="single" w:sz="4" w:space="0" w:color="000000"/>
            </w:tcBorders>
          </w:tcPr>
          <w:p w14:paraId="78CCCE46" w14:textId="77777777" w:rsidR="007B0440" w:rsidRDefault="006F2EF1">
            <w:pPr>
              <w:spacing w:after="0" w:line="259" w:lineRule="auto"/>
              <w:ind w:left="2" w:firstLine="0"/>
              <w:jc w:val="left"/>
            </w:pPr>
            <w:r>
              <w:t>Programmi tegevus:</w:t>
            </w:r>
            <w:r>
              <w:rPr>
                <w:b/>
              </w:rPr>
              <w:t xml:space="preserve"> </w:t>
            </w:r>
            <w:r>
              <w:t>mitteheas seisundis veekogumite tervendamine</w:t>
            </w:r>
            <w:r>
              <w:rPr>
                <w:b/>
              </w:rPr>
              <w:t xml:space="preserve"> </w:t>
            </w:r>
          </w:p>
        </w:tc>
        <w:tc>
          <w:tcPr>
            <w:tcW w:w="2818" w:type="dxa"/>
            <w:vMerge w:val="restart"/>
            <w:tcBorders>
              <w:top w:val="single" w:sz="4" w:space="0" w:color="000000"/>
              <w:left w:val="single" w:sz="4" w:space="0" w:color="000000"/>
              <w:bottom w:val="single" w:sz="4" w:space="0" w:color="000000"/>
              <w:right w:val="single" w:sz="4" w:space="0" w:color="000000"/>
            </w:tcBorders>
            <w:vAlign w:val="center"/>
          </w:tcPr>
          <w:p w14:paraId="64123DD3" w14:textId="77777777" w:rsidR="007B0440" w:rsidRDefault="006F2EF1">
            <w:pPr>
              <w:spacing w:after="0" w:line="259" w:lineRule="auto"/>
              <w:ind w:left="0" w:firstLine="0"/>
              <w:jc w:val="left"/>
            </w:pPr>
            <w:r>
              <w:t>Veekogumi tervendamiseks rakendatud tegevustega hõivatud pindala (300 ha)</w:t>
            </w:r>
            <w:r>
              <w:rPr>
                <w:b/>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2ADAC529" w14:textId="77777777" w:rsidR="007B0440" w:rsidRDefault="006F2EF1">
            <w:pPr>
              <w:spacing w:after="0" w:line="259" w:lineRule="auto"/>
              <w:ind w:left="0" w:firstLine="0"/>
            </w:pPr>
            <w:r>
              <w:rPr>
                <w:b/>
              </w:rPr>
              <w:t xml:space="preserve">Abikõlblik kogusumma </w:t>
            </w:r>
          </w:p>
          <w:p w14:paraId="25CA72E3" w14:textId="77777777" w:rsidR="007B0440" w:rsidRDefault="006F2EF1">
            <w:pPr>
              <w:spacing w:after="0" w:line="259" w:lineRule="auto"/>
              <w:ind w:left="0" w:firstLine="0"/>
              <w:jc w:val="left"/>
            </w:pPr>
            <w:r>
              <w:rPr>
                <w:b/>
              </w:rPr>
              <w:t xml:space="preserve">(EUR) </w:t>
            </w:r>
          </w:p>
        </w:tc>
        <w:tc>
          <w:tcPr>
            <w:tcW w:w="2837" w:type="dxa"/>
            <w:tcBorders>
              <w:top w:val="single" w:sz="4" w:space="0" w:color="000000"/>
              <w:left w:val="single" w:sz="4" w:space="0" w:color="000000"/>
              <w:bottom w:val="single" w:sz="4" w:space="0" w:color="000000"/>
              <w:right w:val="single" w:sz="4" w:space="0" w:color="000000"/>
            </w:tcBorders>
            <w:vAlign w:val="center"/>
          </w:tcPr>
          <w:p w14:paraId="62A642C2" w14:textId="77777777" w:rsidR="007B0440" w:rsidRDefault="006F2EF1">
            <w:pPr>
              <w:spacing w:after="0" w:line="259" w:lineRule="auto"/>
              <w:ind w:left="2" w:firstLine="0"/>
            </w:pPr>
            <w:r>
              <w:rPr>
                <w:b/>
              </w:rPr>
              <w:t xml:space="preserve">Ühtekuuluvusfondi toetus </w:t>
            </w:r>
          </w:p>
          <w:p w14:paraId="1F5BF395" w14:textId="77777777" w:rsidR="007B0440" w:rsidRDefault="006F2EF1">
            <w:pPr>
              <w:spacing w:after="0" w:line="259" w:lineRule="auto"/>
              <w:ind w:left="2" w:firstLine="0"/>
              <w:jc w:val="left"/>
            </w:pPr>
            <w:r>
              <w:rPr>
                <w:b/>
              </w:rPr>
              <w:t xml:space="preserve">(EUR) </w:t>
            </w:r>
          </w:p>
        </w:tc>
        <w:tc>
          <w:tcPr>
            <w:tcW w:w="2834" w:type="dxa"/>
            <w:tcBorders>
              <w:top w:val="single" w:sz="4" w:space="0" w:color="000000"/>
              <w:left w:val="single" w:sz="4" w:space="0" w:color="000000"/>
              <w:bottom w:val="single" w:sz="4" w:space="0" w:color="000000"/>
              <w:right w:val="single" w:sz="4" w:space="0" w:color="000000"/>
            </w:tcBorders>
            <w:vAlign w:val="center"/>
          </w:tcPr>
          <w:p w14:paraId="259C4C35" w14:textId="77777777" w:rsidR="007B0440" w:rsidRDefault="006F2EF1">
            <w:pPr>
              <w:spacing w:after="0" w:line="259" w:lineRule="auto"/>
              <w:ind w:left="0" w:firstLine="0"/>
            </w:pPr>
            <w:r>
              <w:rPr>
                <w:b/>
              </w:rPr>
              <w:t xml:space="preserve">Riiklik kaasfinantseering </w:t>
            </w:r>
          </w:p>
          <w:p w14:paraId="7824661E" w14:textId="77777777" w:rsidR="007B0440" w:rsidRDefault="006F2EF1">
            <w:pPr>
              <w:spacing w:after="0" w:line="259" w:lineRule="auto"/>
              <w:ind w:left="0" w:firstLine="0"/>
              <w:jc w:val="left"/>
            </w:pPr>
            <w:r>
              <w:rPr>
                <w:b/>
              </w:rPr>
              <w:t xml:space="preserve">(EUR) </w:t>
            </w:r>
          </w:p>
        </w:tc>
      </w:tr>
      <w:tr w:rsidR="007B0440" w14:paraId="4D578548" w14:textId="77777777">
        <w:trPr>
          <w:trHeight w:val="1390"/>
        </w:trPr>
        <w:tc>
          <w:tcPr>
            <w:tcW w:w="3411" w:type="dxa"/>
            <w:tcBorders>
              <w:top w:val="single" w:sz="4" w:space="0" w:color="000000"/>
              <w:left w:val="single" w:sz="4" w:space="0" w:color="000000"/>
              <w:bottom w:val="single" w:sz="4" w:space="0" w:color="000000"/>
              <w:right w:val="single" w:sz="4" w:space="0" w:color="000000"/>
            </w:tcBorders>
          </w:tcPr>
          <w:p w14:paraId="53DAD637" w14:textId="77777777" w:rsidR="007B0440" w:rsidRDefault="006F2EF1">
            <w:pPr>
              <w:spacing w:after="0" w:line="259" w:lineRule="auto"/>
              <w:ind w:left="2" w:firstLine="0"/>
              <w:jc w:val="left"/>
            </w:pPr>
            <w:r>
              <w:lastRenderedPageBreak/>
              <w:t>Mitteheas seisundis veekogumite tervendamine koos projektis tehtavatest töödest avalikkuse teavitamise ja eeluuringute ja seirega</w:t>
            </w:r>
            <w:r>
              <w:rPr>
                <w:b/>
              </w:rPr>
              <w:t xml:space="preserve"> </w:t>
            </w:r>
          </w:p>
        </w:tc>
        <w:tc>
          <w:tcPr>
            <w:tcW w:w="0" w:type="auto"/>
            <w:vMerge/>
            <w:tcBorders>
              <w:top w:val="nil"/>
              <w:left w:val="single" w:sz="4" w:space="0" w:color="000000"/>
              <w:bottom w:val="nil"/>
              <w:right w:val="single" w:sz="4" w:space="0" w:color="000000"/>
            </w:tcBorders>
          </w:tcPr>
          <w:p w14:paraId="0D58CC4F" w14:textId="77777777" w:rsidR="007B0440" w:rsidRDefault="007B0440">
            <w:pPr>
              <w:spacing w:after="160" w:line="259" w:lineRule="auto"/>
              <w:ind w:left="0" w:firstLine="0"/>
              <w:jc w:val="left"/>
            </w:pPr>
          </w:p>
        </w:tc>
        <w:tc>
          <w:tcPr>
            <w:tcW w:w="2693" w:type="dxa"/>
            <w:tcBorders>
              <w:top w:val="single" w:sz="4" w:space="0" w:color="000000"/>
              <w:left w:val="single" w:sz="4" w:space="0" w:color="000000"/>
              <w:bottom w:val="single" w:sz="4" w:space="0" w:color="000000"/>
              <w:right w:val="single" w:sz="4" w:space="0" w:color="000000"/>
            </w:tcBorders>
            <w:vAlign w:val="center"/>
          </w:tcPr>
          <w:p w14:paraId="22A29B63" w14:textId="50471E26" w:rsidR="007B0440" w:rsidRDefault="006F2EF1">
            <w:pPr>
              <w:spacing w:after="0" w:line="259" w:lineRule="auto"/>
              <w:ind w:left="0" w:right="63" w:firstLine="0"/>
              <w:jc w:val="center"/>
            </w:pPr>
            <w:del w:id="24" w:author="Eerika Purgel" w:date="2025-04-25T16:44:00Z" w16du:dateUtc="2025-04-25T13:44:00Z">
              <w:r w:rsidDel="006B0C3E">
                <w:delText xml:space="preserve">4 401 132,00 </w:delText>
              </w:r>
            </w:del>
            <w:ins w:id="25" w:author="Eerika Purgel" w:date="2025-04-25T16:44:00Z" w16du:dateUtc="2025-04-25T13:44:00Z">
              <w:r w:rsidR="006B0C3E">
                <w:t>5 121 132,00</w:t>
              </w:r>
            </w:ins>
          </w:p>
        </w:tc>
        <w:tc>
          <w:tcPr>
            <w:tcW w:w="2837" w:type="dxa"/>
            <w:tcBorders>
              <w:top w:val="single" w:sz="4" w:space="0" w:color="000000"/>
              <w:left w:val="single" w:sz="4" w:space="0" w:color="000000"/>
              <w:bottom w:val="single" w:sz="4" w:space="0" w:color="000000"/>
              <w:right w:val="single" w:sz="4" w:space="0" w:color="000000"/>
            </w:tcBorders>
            <w:vAlign w:val="center"/>
          </w:tcPr>
          <w:p w14:paraId="532FF0A4" w14:textId="5391CFDC" w:rsidR="007B0440" w:rsidRDefault="006B0C3E">
            <w:pPr>
              <w:spacing w:after="0" w:line="259" w:lineRule="auto"/>
              <w:ind w:left="0" w:right="58" w:firstLine="0"/>
              <w:jc w:val="center"/>
            </w:pPr>
            <w:ins w:id="26" w:author="Eerika Purgel" w:date="2025-04-25T16:44:00Z" w16du:dateUtc="2025-04-25T13:44:00Z">
              <w:r>
                <w:t>4 352 962,20</w:t>
              </w:r>
            </w:ins>
            <w:del w:id="27" w:author="Eerika Purgel" w:date="2025-04-25T16:44:00Z" w16du:dateUtc="2025-04-25T13:44:00Z">
              <w:r w:rsidR="006F2EF1" w:rsidDel="006B0C3E">
                <w:delText>3 740 962,20</w:delText>
              </w:r>
              <w:r w:rsidR="006F2EF1" w:rsidDel="006B0C3E">
                <w:rPr>
                  <w:color w:val="FF0000"/>
                </w:rPr>
                <w:delText xml:space="preserve"> </w:delText>
              </w:r>
            </w:del>
          </w:p>
        </w:tc>
        <w:tc>
          <w:tcPr>
            <w:tcW w:w="2834" w:type="dxa"/>
            <w:tcBorders>
              <w:top w:val="single" w:sz="4" w:space="0" w:color="000000"/>
              <w:left w:val="single" w:sz="4" w:space="0" w:color="000000"/>
              <w:bottom w:val="single" w:sz="4" w:space="0" w:color="000000"/>
              <w:right w:val="single" w:sz="4" w:space="0" w:color="000000"/>
            </w:tcBorders>
            <w:vAlign w:val="center"/>
          </w:tcPr>
          <w:p w14:paraId="712FAEF3" w14:textId="4223CF64" w:rsidR="007B0440" w:rsidRDefault="006B0C3E">
            <w:pPr>
              <w:spacing w:after="0" w:line="259" w:lineRule="auto"/>
              <w:ind w:left="0" w:right="62" w:firstLine="0"/>
              <w:jc w:val="center"/>
            </w:pPr>
            <w:ins w:id="28" w:author="Eerika Purgel" w:date="2025-04-25T16:44:00Z" w16du:dateUtc="2025-04-25T13:44:00Z">
              <w:r>
                <w:t>768 169,80</w:t>
              </w:r>
            </w:ins>
            <w:del w:id="29" w:author="Eerika Purgel" w:date="2025-04-25T16:44:00Z" w16du:dateUtc="2025-04-25T13:44:00Z">
              <w:r w:rsidR="006F2EF1" w:rsidDel="006B0C3E">
                <w:delText xml:space="preserve">660 169,80 </w:delText>
              </w:r>
            </w:del>
          </w:p>
        </w:tc>
      </w:tr>
      <w:tr w:rsidR="007B0440" w14:paraId="49402C44" w14:textId="77777777">
        <w:trPr>
          <w:trHeight w:val="430"/>
        </w:trPr>
        <w:tc>
          <w:tcPr>
            <w:tcW w:w="3411" w:type="dxa"/>
            <w:tcBorders>
              <w:top w:val="single" w:sz="4" w:space="0" w:color="000000"/>
              <w:left w:val="single" w:sz="4" w:space="0" w:color="000000"/>
              <w:bottom w:val="single" w:sz="4" w:space="0" w:color="000000"/>
              <w:right w:val="single" w:sz="4" w:space="0" w:color="000000"/>
            </w:tcBorders>
          </w:tcPr>
          <w:p w14:paraId="31A0EF4D" w14:textId="77777777" w:rsidR="007B0440" w:rsidRDefault="006F2EF1">
            <w:pPr>
              <w:spacing w:after="0" w:line="259" w:lineRule="auto"/>
              <w:ind w:left="2" w:firstLine="0"/>
              <w:jc w:val="left"/>
            </w:pPr>
            <w:r>
              <w:t xml:space="preserve">Otsene personalikulu </w:t>
            </w:r>
          </w:p>
        </w:tc>
        <w:tc>
          <w:tcPr>
            <w:tcW w:w="0" w:type="auto"/>
            <w:vMerge/>
            <w:tcBorders>
              <w:top w:val="nil"/>
              <w:left w:val="single" w:sz="4" w:space="0" w:color="000000"/>
              <w:bottom w:val="nil"/>
              <w:right w:val="single" w:sz="4" w:space="0" w:color="000000"/>
            </w:tcBorders>
          </w:tcPr>
          <w:p w14:paraId="06093624" w14:textId="77777777" w:rsidR="007B0440" w:rsidRDefault="007B0440">
            <w:pPr>
              <w:spacing w:after="160" w:line="259" w:lineRule="auto"/>
              <w:ind w:left="0" w:firstLine="0"/>
              <w:jc w:val="left"/>
            </w:pPr>
          </w:p>
        </w:tc>
        <w:tc>
          <w:tcPr>
            <w:tcW w:w="2693" w:type="dxa"/>
            <w:tcBorders>
              <w:top w:val="single" w:sz="4" w:space="0" w:color="000000"/>
              <w:left w:val="single" w:sz="4" w:space="0" w:color="000000"/>
              <w:bottom w:val="single" w:sz="4" w:space="0" w:color="000000"/>
              <w:right w:val="single" w:sz="4" w:space="0" w:color="000000"/>
            </w:tcBorders>
          </w:tcPr>
          <w:p w14:paraId="2A6EBC66" w14:textId="77777777" w:rsidR="007B0440" w:rsidRDefault="006F2EF1">
            <w:pPr>
              <w:spacing w:after="0" w:line="259" w:lineRule="auto"/>
              <w:ind w:left="0" w:right="60" w:firstLine="0"/>
              <w:jc w:val="center"/>
            </w:pPr>
            <w:r>
              <w:t>265 000,00</w:t>
            </w:r>
            <w:r>
              <w:rPr>
                <w:b/>
              </w:rPr>
              <w:t xml:space="preserve"> </w:t>
            </w:r>
          </w:p>
        </w:tc>
        <w:tc>
          <w:tcPr>
            <w:tcW w:w="2837" w:type="dxa"/>
            <w:tcBorders>
              <w:top w:val="single" w:sz="4" w:space="0" w:color="000000"/>
              <w:left w:val="single" w:sz="4" w:space="0" w:color="000000"/>
              <w:bottom w:val="single" w:sz="4" w:space="0" w:color="000000"/>
              <w:right w:val="single" w:sz="4" w:space="0" w:color="000000"/>
            </w:tcBorders>
          </w:tcPr>
          <w:p w14:paraId="753E6D2B" w14:textId="77777777" w:rsidR="007B0440" w:rsidRDefault="006F2EF1">
            <w:pPr>
              <w:spacing w:after="0" w:line="259" w:lineRule="auto"/>
              <w:ind w:left="0" w:right="61" w:firstLine="0"/>
              <w:jc w:val="center"/>
            </w:pPr>
            <w:r>
              <w:t xml:space="preserve">225 250,00 </w:t>
            </w:r>
          </w:p>
        </w:tc>
        <w:tc>
          <w:tcPr>
            <w:tcW w:w="2834" w:type="dxa"/>
            <w:tcBorders>
              <w:top w:val="single" w:sz="4" w:space="0" w:color="000000"/>
              <w:left w:val="single" w:sz="4" w:space="0" w:color="000000"/>
              <w:bottom w:val="single" w:sz="4" w:space="0" w:color="000000"/>
              <w:right w:val="single" w:sz="4" w:space="0" w:color="000000"/>
            </w:tcBorders>
          </w:tcPr>
          <w:p w14:paraId="76EEFBD6" w14:textId="77777777" w:rsidR="007B0440" w:rsidRDefault="006F2EF1">
            <w:pPr>
              <w:spacing w:after="0" w:line="259" w:lineRule="auto"/>
              <w:ind w:left="0" w:right="62" w:firstLine="0"/>
              <w:jc w:val="center"/>
            </w:pPr>
            <w:r>
              <w:t xml:space="preserve">39 750,00 </w:t>
            </w:r>
          </w:p>
        </w:tc>
      </w:tr>
      <w:tr w:rsidR="007B0440" w14:paraId="339F183B" w14:textId="77777777">
        <w:trPr>
          <w:trHeight w:val="286"/>
        </w:trPr>
        <w:tc>
          <w:tcPr>
            <w:tcW w:w="3411" w:type="dxa"/>
            <w:tcBorders>
              <w:top w:val="single" w:sz="4" w:space="0" w:color="000000"/>
              <w:left w:val="single" w:sz="4" w:space="0" w:color="000000"/>
              <w:bottom w:val="single" w:sz="4" w:space="0" w:color="000000"/>
              <w:right w:val="single" w:sz="4" w:space="0" w:color="000000"/>
            </w:tcBorders>
          </w:tcPr>
          <w:p w14:paraId="3DEEF95B" w14:textId="77777777" w:rsidR="007B0440" w:rsidRDefault="006F2EF1">
            <w:pPr>
              <w:spacing w:after="0" w:line="259" w:lineRule="auto"/>
              <w:ind w:left="2" w:firstLine="0"/>
              <w:jc w:val="left"/>
            </w:pPr>
            <w:r>
              <w:t xml:space="preserve">Ühtne määr </w:t>
            </w:r>
          </w:p>
        </w:tc>
        <w:tc>
          <w:tcPr>
            <w:tcW w:w="0" w:type="auto"/>
            <w:vMerge/>
            <w:tcBorders>
              <w:top w:val="nil"/>
              <w:left w:val="single" w:sz="4" w:space="0" w:color="000000"/>
              <w:bottom w:val="single" w:sz="4" w:space="0" w:color="000000"/>
              <w:right w:val="single" w:sz="4" w:space="0" w:color="000000"/>
            </w:tcBorders>
          </w:tcPr>
          <w:p w14:paraId="13E0EAEF" w14:textId="77777777" w:rsidR="007B0440" w:rsidRDefault="007B0440">
            <w:pPr>
              <w:spacing w:after="160" w:line="259" w:lineRule="auto"/>
              <w:ind w:left="0" w:firstLine="0"/>
              <w:jc w:val="left"/>
            </w:pPr>
          </w:p>
        </w:tc>
        <w:tc>
          <w:tcPr>
            <w:tcW w:w="2693" w:type="dxa"/>
            <w:tcBorders>
              <w:top w:val="single" w:sz="4" w:space="0" w:color="000000"/>
              <w:left w:val="single" w:sz="4" w:space="0" w:color="000000"/>
              <w:bottom w:val="single" w:sz="4" w:space="0" w:color="000000"/>
              <w:right w:val="single" w:sz="4" w:space="0" w:color="000000"/>
            </w:tcBorders>
          </w:tcPr>
          <w:p w14:paraId="36A18241" w14:textId="77777777" w:rsidR="007B0440" w:rsidRDefault="006F2EF1">
            <w:pPr>
              <w:spacing w:after="0" w:line="259" w:lineRule="auto"/>
              <w:ind w:left="0" w:right="60" w:firstLine="0"/>
              <w:jc w:val="center"/>
            </w:pPr>
            <w:r>
              <w:t xml:space="preserve">39 750,00 </w:t>
            </w:r>
          </w:p>
        </w:tc>
        <w:tc>
          <w:tcPr>
            <w:tcW w:w="2837" w:type="dxa"/>
            <w:tcBorders>
              <w:top w:val="single" w:sz="4" w:space="0" w:color="000000"/>
              <w:left w:val="single" w:sz="4" w:space="0" w:color="000000"/>
              <w:bottom w:val="single" w:sz="4" w:space="0" w:color="000000"/>
              <w:right w:val="single" w:sz="4" w:space="0" w:color="000000"/>
            </w:tcBorders>
          </w:tcPr>
          <w:p w14:paraId="6D0ED0A0" w14:textId="77777777" w:rsidR="007B0440" w:rsidRDefault="006F2EF1">
            <w:pPr>
              <w:spacing w:after="0" w:line="259" w:lineRule="auto"/>
              <w:ind w:left="0" w:right="61" w:firstLine="0"/>
              <w:jc w:val="center"/>
            </w:pPr>
            <w:r>
              <w:t xml:space="preserve">33 787,50 </w:t>
            </w:r>
          </w:p>
        </w:tc>
        <w:tc>
          <w:tcPr>
            <w:tcW w:w="2834" w:type="dxa"/>
            <w:tcBorders>
              <w:top w:val="single" w:sz="4" w:space="0" w:color="000000"/>
              <w:left w:val="single" w:sz="4" w:space="0" w:color="000000"/>
              <w:bottom w:val="single" w:sz="4" w:space="0" w:color="000000"/>
              <w:right w:val="single" w:sz="4" w:space="0" w:color="000000"/>
            </w:tcBorders>
          </w:tcPr>
          <w:p w14:paraId="6C66823C" w14:textId="77777777" w:rsidR="007B0440" w:rsidRDefault="006F2EF1">
            <w:pPr>
              <w:spacing w:after="0" w:line="259" w:lineRule="auto"/>
              <w:ind w:left="0" w:right="62" w:firstLine="0"/>
              <w:jc w:val="center"/>
            </w:pPr>
            <w:r>
              <w:t xml:space="preserve">5 962,50 </w:t>
            </w:r>
          </w:p>
        </w:tc>
      </w:tr>
      <w:tr w:rsidR="007B0440" w14:paraId="20802212" w14:textId="77777777">
        <w:trPr>
          <w:trHeight w:val="430"/>
        </w:trPr>
        <w:tc>
          <w:tcPr>
            <w:tcW w:w="3411" w:type="dxa"/>
            <w:tcBorders>
              <w:top w:val="single" w:sz="4" w:space="0" w:color="000000"/>
              <w:left w:val="single" w:sz="4" w:space="0" w:color="000000"/>
              <w:bottom w:val="single" w:sz="4" w:space="0" w:color="000000"/>
              <w:right w:val="single" w:sz="4" w:space="0" w:color="000000"/>
            </w:tcBorders>
          </w:tcPr>
          <w:p w14:paraId="79716094" w14:textId="77777777" w:rsidR="007B0440" w:rsidRDefault="006F2EF1">
            <w:pPr>
              <w:spacing w:after="0" w:line="259" w:lineRule="auto"/>
              <w:ind w:left="0" w:right="60" w:firstLine="0"/>
              <w:jc w:val="right"/>
            </w:pPr>
            <w:r>
              <w:rPr>
                <w:b/>
              </w:rPr>
              <w:t xml:space="preserve">Kokku: </w:t>
            </w:r>
          </w:p>
        </w:tc>
        <w:tc>
          <w:tcPr>
            <w:tcW w:w="2818" w:type="dxa"/>
            <w:tcBorders>
              <w:top w:val="single" w:sz="4" w:space="0" w:color="000000"/>
              <w:left w:val="single" w:sz="4" w:space="0" w:color="000000"/>
              <w:bottom w:val="single" w:sz="4" w:space="0" w:color="000000"/>
              <w:right w:val="single" w:sz="4" w:space="0" w:color="000000"/>
            </w:tcBorders>
          </w:tcPr>
          <w:p w14:paraId="0D93031B" w14:textId="77777777" w:rsidR="007B0440" w:rsidRDefault="006F2EF1">
            <w:pPr>
              <w:spacing w:after="0" w:line="259" w:lineRule="auto"/>
              <w:ind w:left="0" w:firstLine="0"/>
              <w:jc w:val="left"/>
            </w:pPr>
            <w: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5BEAE7AB" w14:textId="638958CD" w:rsidR="007B0440" w:rsidRDefault="00A0741B">
            <w:pPr>
              <w:spacing w:after="0" w:line="259" w:lineRule="auto"/>
              <w:ind w:left="0" w:right="63" w:firstLine="0"/>
              <w:jc w:val="center"/>
            </w:pPr>
            <w:ins w:id="30" w:author="Eerika Purgel" w:date="2025-04-25T16:36:00Z" w16du:dateUtc="2025-04-25T13:36:00Z">
              <w:r w:rsidRPr="001B53B9">
                <w:t>5</w:t>
              </w:r>
              <w:r>
                <w:t> </w:t>
              </w:r>
              <w:r w:rsidRPr="001B53B9">
                <w:t>425</w:t>
              </w:r>
              <w:r>
                <w:t xml:space="preserve"> </w:t>
              </w:r>
              <w:r w:rsidRPr="001B53B9">
                <w:t>882</w:t>
              </w:r>
              <w:r>
                <w:t>,00</w:t>
              </w:r>
            </w:ins>
            <w:del w:id="31" w:author="Eerika Purgel" w:date="2025-04-25T16:36:00Z" w16du:dateUtc="2025-04-25T13:36:00Z">
              <w:r w:rsidR="006F2EF1" w:rsidDel="00A0741B">
                <w:rPr>
                  <w:b/>
                </w:rPr>
                <w:delText xml:space="preserve">4 705 882,00 </w:delText>
              </w:r>
            </w:del>
          </w:p>
        </w:tc>
        <w:tc>
          <w:tcPr>
            <w:tcW w:w="2837" w:type="dxa"/>
            <w:tcBorders>
              <w:top w:val="single" w:sz="4" w:space="0" w:color="000000"/>
              <w:left w:val="single" w:sz="4" w:space="0" w:color="000000"/>
              <w:bottom w:val="single" w:sz="4" w:space="0" w:color="000000"/>
              <w:right w:val="single" w:sz="4" w:space="0" w:color="000000"/>
            </w:tcBorders>
          </w:tcPr>
          <w:p w14:paraId="5DC66230" w14:textId="36A34D5D" w:rsidR="007B0440" w:rsidRDefault="00A0741B">
            <w:pPr>
              <w:spacing w:after="0" w:line="259" w:lineRule="auto"/>
              <w:ind w:left="0" w:right="58" w:firstLine="0"/>
              <w:jc w:val="center"/>
            </w:pPr>
            <w:ins w:id="32" w:author="Eerika Purgel" w:date="2025-04-25T16:37:00Z" w16du:dateUtc="2025-04-25T13:37:00Z">
              <w:r>
                <w:t>4 611 999,70</w:t>
              </w:r>
            </w:ins>
            <w:del w:id="33" w:author="Eerika Purgel" w:date="2025-04-25T16:37:00Z" w16du:dateUtc="2025-04-25T13:37:00Z">
              <w:r w:rsidR="006F2EF1" w:rsidDel="00A0741B">
                <w:rPr>
                  <w:b/>
                </w:rPr>
                <w:delText xml:space="preserve">3 999 999,70 </w:delText>
              </w:r>
            </w:del>
          </w:p>
        </w:tc>
        <w:tc>
          <w:tcPr>
            <w:tcW w:w="2834" w:type="dxa"/>
            <w:tcBorders>
              <w:top w:val="single" w:sz="4" w:space="0" w:color="000000"/>
              <w:left w:val="single" w:sz="4" w:space="0" w:color="000000"/>
              <w:bottom w:val="single" w:sz="4" w:space="0" w:color="000000"/>
              <w:right w:val="single" w:sz="4" w:space="0" w:color="000000"/>
            </w:tcBorders>
          </w:tcPr>
          <w:p w14:paraId="1EB1A7D4" w14:textId="4F4057E4" w:rsidR="007B0440" w:rsidRDefault="00A0741B">
            <w:pPr>
              <w:spacing w:after="0" w:line="259" w:lineRule="auto"/>
              <w:ind w:left="0" w:right="62" w:firstLine="0"/>
              <w:jc w:val="center"/>
            </w:pPr>
            <w:ins w:id="34" w:author="Eerika Purgel" w:date="2025-04-25T16:37:00Z" w16du:dateUtc="2025-04-25T13:37:00Z">
              <w:r>
                <w:t>813 882,30</w:t>
              </w:r>
            </w:ins>
            <w:del w:id="35" w:author="Eerika Purgel" w:date="2025-04-25T16:37:00Z" w16du:dateUtc="2025-04-25T13:37:00Z">
              <w:r w:rsidR="006F2EF1" w:rsidDel="00A0741B">
                <w:rPr>
                  <w:b/>
                </w:rPr>
                <w:delText xml:space="preserve">705 882,30 </w:delText>
              </w:r>
            </w:del>
          </w:p>
        </w:tc>
      </w:tr>
    </w:tbl>
    <w:p w14:paraId="6EA7CCE6" w14:textId="77777777" w:rsidR="007B0440" w:rsidRDefault="006F2EF1">
      <w:pPr>
        <w:spacing w:after="195" w:line="259" w:lineRule="auto"/>
        <w:ind w:left="0" w:firstLine="0"/>
        <w:jc w:val="left"/>
      </w:pPr>
      <w:r>
        <w:t xml:space="preserve"> </w:t>
      </w:r>
    </w:p>
    <w:p w14:paraId="366C94E2" w14:textId="77777777" w:rsidR="007B0440" w:rsidRDefault="006F2EF1">
      <w:pPr>
        <w:spacing w:after="0" w:line="259" w:lineRule="auto"/>
        <w:ind w:left="0" w:firstLine="0"/>
        <w:jc w:val="left"/>
      </w:pPr>
      <w:r>
        <w:rPr>
          <w:sz w:val="20"/>
        </w:rPr>
        <w:t xml:space="preserve"> </w:t>
      </w:r>
    </w:p>
    <w:sectPr w:rsidR="007B0440">
      <w:pgSz w:w="16838" w:h="11906" w:orient="landscape"/>
      <w:pgMar w:top="1440" w:right="640" w:bottom="1272" w:left="679"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12CC6"/>
    <w:multiLevelType w:val="multilevel"/>
    <w:tmpl w:val="CD4A1954"/>
    <w:lvl w:ilvl="0">
      <w:start w:val="1"/>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5D4094B"/>
    <w:multiLevelType w:val="hybridMultilevel"/>
    <w:tmpl w:val="4EFC952A"/>
    <w:lvl w:ilvl="0" w:tplc="D826DC4A">
      <w:start w:val="1"/>
      <w:numFmt w:val="decimal"/>
      <w:lvlText w:val="%1."/>
      <w:lvlJc w:val="left"/>
      <w:pPr>
        <w:ind w:left="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BA1A06">
      <w:start w:val="1"/>
      <w:numFmt w:val="lowerLetter"/>
      <w:lvlText w:val="%2"/>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A00F86">
      <w:start w:val="1"/>
      <w:numFmt w:val="lowerRoman"/>
      <w:lvlText w:val="%3"/>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6AD1C4">
      <w:start w:val="1"/>
      <w:numFmt w:val="decimal"/>
      <w:lvlText w:val="%4"/>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8013BE">
      <w:start w:val="1"/>
      <w:numFmt w:val="lowerLetter"/>
      <w:lvlText w:val="%5"/>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3E1D78">
      <w:start w:val="1"/>
      <w:numFmt w:val="lowerRoman"/>
      <w:lvlText w:val="%6"/>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A4659E">
      <w:start w:val="1"/>
      <w:numFmt w:val="decimal"/>
      <w:lvlText w:val="%7"/>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A0881E">
      <w:start w:val="1"/>
      <w:numFmt w:val="lowerLetter"/>
      <w:lvlText w:val="%8"/>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6464B0">
      <w:start w:val="1"/>
      <w:numFmt w:val="lowerRoman"/>
      <w:lvlText w:val="%9"/>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8FE5948"/>
    <w:multiLevelType w:val="multilevel"/>
    <w:tmpl w:val="1AF0F2D4"/>
    <w:lvl w:ilvl="0">
      <w:start w:val="1"/>
      <w:numFmt w:val="decimal"/>
      <w:lvlText w:val="%1."/>
      <w:lvlJc w:val="left"/>
      <w:pPr>
        <w:ind w:left="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0739873">
    <w:abstractNumId w:val="1"/>
  </w:num>
  <w:num w:numId="2" w16cid:durableId="391389581">
    <w:abstractNumId w:val="0"/>
  </w:num>
  <w:num w:numId="3" w16cid:durableId="197004395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erika Purgel">
    <w15:presenceInfo w15:providerId="AD" w15:userId="S::Eerika.Purgel@envir.ee::0c6c4b8d-1728-431d-b5e7-fa8ad6bfe6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440"/>
    <w:rsid w:val="00125156"/>
    <w:rsid w:val="00126ACD"/>
    <w:rsid w:val="0014529D"/>
    <w:rsid w:val="003003EC"/>
    <w:rsid w:val="00376D03"/>
    <w:rsid w:val="00503D91"/>
    <w:rsid w:val="0057327B"/>
    <w:rsid w:val="005B203B"/>
    <w:rsid w:val="00614B90"/>
    <w:rsid w:val="006A123D"/>
    <w:rsid w:val="006B0C3E"/>
    <w:rsid w:val="006D026E"/>
    <w:rsid w:val="006F2EF1"/>
    <w:rsid w:val="007B0440"/>
    <w:rsid w:val="00875748"/>
    <w:rsid w:val="008768B9"/>
    <w:rsid w:val="008D1DDE"/>
    <w:rsid w:val="00A0741B"/>
    <w:rsid w:val="00AA42A2"/>
    <w:rsid w:val="00B0148F"/>
    <w:rsid w:val="00BE0B31"/>
    <w:rsid w:val="00BF18A6"/>
    <w:rsid w:val="00DC69F1"/>
    <w:rsid w:val="00E91418"/>
    <w:rsid w:val="00F17A9B"/>
    <w:rsid w:val="00FC3519"/>
    <w:rsid w:val="00FD65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EB80F"/>
  <w15:docId w15:val="{E63C7885-DA19-4C73-8D36-D3A28354C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 w:line="249" w:lineRule="auto"/>
      <w:ind w:left="94" w:hanging="10"/>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spacing w:after="0" w:line="259" w:lineRule="auto"/>
      <w:ind w:left="1"/>
      <w:jc w:val="center"/>
      <w:outlineLvl w:val="0"/>
    </w:pPr>
    <w:rPr>
      <w:rFonts w:ascii="Times New Roman" w:eastAsia="Times New Roman" w:hAnsi="Times New Roman" w:cs="Times New Roman"/>
      <w:b/>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daktsioon">
    <w:name w:val="Revision"/>
    <w:hidden/>
    <w:uiPriority w:val="99"/>
    <w:semiHidden/>
    <w:rsid w:val="00F17A9B"/>
    <w:pPr>
      <w:spacing w:after="0" w:line="240" w:lineRule="auto"/>
    </w:pPr>
    <w:rPr>
      <w:rFonts w:ascii="Times New Roman" w:eastAsia="Times New Roman" w:hAnsi="Times New Roman" w:cs="Times New Roman"/>
      <w:color w:val="000000"/>
    </w:rPr>
  </w:style>
  <w:style w:type="paragraph" w:styleId="Loendilik">
    <w:name w:val="List Paragraph"/>
    <w:basedOn w:val="Normaallaad"/>
    <w:uiPriority w:val="34"/>
    <w:qFormat/>
    <w:rsid w:val="00126A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valitsus.ee/strateegia-eesti-2035-arengukavad-ja-planeering/strateegia/aluspohimotted-ja-sihid" TargetMode="External"/><Relationship Id="rId3" Type="http://schemas.openxmlformats.org/officeDocument/2006/relationships/settings" Target="settings.xml"/><Relationship Id="rId7" Type="http://schemas.openxmlformats.org/officeDocument/2006/relationships/hyperlink" Target="https://valitsus.ee/strateegia-eesti-2035-arengukavad-ja-planeering/strateegia/aluspohimotted-ja-sih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g"/><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TotalTime>
  <Pages>8</Pages>
  <Words>2271</Words>
  <Characters>13176</Characters>
  <Application>Microsoft Office Word</Application>
  <DocSecurity>0</DocSecurity>
  <Lines>109</Lines>
  <Paragraphs>30</Paragraphs>
  <ScaleCrop>false</ScaleCrop>
  <HeadingPairs>
    <vt:vector size="2" baseType="variant">
      <vt:variant>
        <vt:lpstr>Pealkiri</vt:lpstr>
      </vt:variant>
      <vt:variant>
        <vt:i4>1</vt:i4>
      </vt:variant>
    </vt:vector>
  </HeadingPairs>
  <TitlesOfParts>
    <vt:vector size="1" baseType="lpstr">
      <vt:lpstr>RMK_VESI_KK_terviktekst</vt:lpstr>
    </vt:vector>
  </TitlesOfParts>
  <Company>Keskkonnaministeeriumi Infotehnoloogiakeskus</Company>
  <LinksUpToDate>false</LinksUpToDate>
  <CharactersWithSpaces>15417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RMK_VESI_KK_terviktekst_50</dc:title>
  <dc:subject/>
  <dc:creator>Eerika Purgel</dc:creator>
  <cp:lastModifiedBy>Eerika Purgel</cp:lastModifiedBy>
  <cp:revision>4</cp:revision>
  <dcterms:created xsi:type="dcterms:W3CDTF">2024-10-08T06:03:00Z</dcterms:created>
  <dcterms:modified xsi:type="dcterms:W3CDTF">2025-04-25T13:44:00Z</dcterms:modified>
</cp:coreProperties>
</file>